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C5" w:rsidRPr="00AD60C5" w:rsidRDefault="00AD60C5" w:rsidP="00AD60C5">
      <w:pPr>
        <w:jc w:val="center"/>
        <w:rPr>
          <w:b/>
          <w:sz w:val="24"/>
          <w:u w:val="single"/>
        </w:rPr>
      </w:pPr>
      <w:r w:rsidRPr="00AD60C5">
        <w:rPr>
          <w:b/>
          <w:sz w:val="24"/>
          <w:u w:val="single"/>
        </w:rPr>
        <w:t>ERCOT System Protection Contact Info</w:t>
      </w:r>
    </w:p>
    <w:p w:rsidR="00A805CB" w:rsidRDefault="00AD60C5" w:rsidP="00B92EFF">
      <w:pPr>
        <w:jc w:val="both"/>
      </w:pPr>
      <w:r>
        <w:t xml:space="preserve">This information is provided solely as an aid in coordinating relay settings, obtaining line impedance/mutual coupling information, </w:t>
      </w:r>
      <w:r w:rsidR="0062705D">
        <w:t xml:space="preserve">event analysis, </w:t>
      </w:r>
      <w:r>
        <w:t>and researching short circuit case errors or updates within the ERCOT region.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2340"/>
        <w:gridCol w:w="2430"/>
        <w:gridCol w:w="2340"/>
        <w:gridCol w:w="2430"/>
        <w:gridCol w:w="2268"/>
      </w:tblGrid>
      <w:tr w:rsidR="001B2D4E" w:rsidRPr="00316A47" w:rsidTr="008A0488">
        <w:trPr>
          <w:trHeight w:val="881"/>
          <w:tblHeader/>
        </w:trPr>
        <w:tc>
          <w:tcPr>
            <w:tcW w:w="1368" w:type="dxa"/>
            <w:hideMark/>
          </w:tcPr>
          <w:p w:rsidR="001B2D4E" w:rsidRPr="00316A47" w:rsidRDefault="001B2D4E" w:rsidP="001B2D4E">
            <w:pPr>
              <w:rPr>
                <w:b/>
                <w:bCs/>
                <w:sz w:val="20"/>
                <w:szCs w:val="20"/>
              </w:rPr>
            </w:pPr>
            <w:bookmarkStart w:id="0" w:name="RANGE!A1"/>
            <w:bookmarkStart w:id="1" w:name="OLE_LINK1" w:colFirst="1" w:colLast="5"/>
            <w:r w:rsidRPr="00316A47">
              <w:rPr>
                <w:b/>
                <w:bCs/>
                <w:sz w:val="20"/>
                <w:szCs w:val="20"/>
              </w:rPr>
              <w:t>Transmission Service Provider</w:t>
            </w:r>
            <w:bookmarkEnd w:id="0"/>
          </w:p>
        </w:tc>
        <w:tc>
          <w:tcPr>
            <w:tcW w:w="2340" w:type="dxa"/>
            <w:tcBorders>
              <w:bottom w:val="single" w:sz="4" w:space="0" w:color="auto"/>
            </w:tcBorders>
            <w:hideMark/>
          </w:tcPr>
          <w:p w:rsidR="001B2D4E" w:rsidRPr="00316A47" w:rsidRDefault="001B2D4E" w:rsidP="001B2D4E">
            <w:pPr>
              <w:rPr>
                <w:b/>
                <w:bCs/>
                <w:sz w:val="20"/>
                <w:szCs w:val="20"/>
              </w:rPr>
            </w:pPr>
            <w:r w:rsidRPr="00316A47">
              <w:rPr>
                <w:b/>
                <w:bCs/>
                <w:sz w:val="20"/>
                <w:szCs w:val="20"/>
              </w:rPr>
              <w:t>Protection Manager / Supervisor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hideMark/>
          </w:tcPr>
          <w:p w:rsidR="001B2D4E" w:rsidRPr="00316A47" w:rsidRDefault="001B2D4E" w:rsidP="001B2D4E">
            <w:pPr>
              <w:rPr>
                <w:b/>
                <w:bCs/>
                <w:sz w:val="20"/>
                <w:szCs w:val="20"/>
              </w:rPr>
            </w:pPr>
            <w:r w:rsidRPr="00316A47">
              <w:rPr>
                <w:b/>
                <w:bCs/>
                <w:sz w:val="20"/>
                <w:szCs w:val="20"/>
              </w:rPr>
              <w:t>Event Analysis contact(s)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hideMark/>
          </w:tcPr>
          <w:p w:rsidR="001B2D4E" w:rsidRPr="00316A47" w:rsidRDefault="001B2D4E" w:rsidP="001B2D4E">
            <w:pPr>
              <w:rPr>
                <w:b/>
                <w:bCs/>
                <w:sz w:val="20"/>
                <w:szCs w:val="20"/>
              </w:rPr>
            </w:pPr>
            <w:r w:rsidRPr="00316A47">
              <w:rPr>
                <w:b/>
                <w:bCs/>
                <w:sz w:val="20"/>
                <w:szCs w:val="20"/>
              </w:rPr>
              <w:t>Short circuit case contact(s)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hideMark/>
          </w:tcPr>
          <w:p w:rsidR="001B2D4E" w:rsidRPr="00316A47" w:rsidRDefault="001B2D4E" w:rsidP="001B2D4E">
            <w:pPr>
              <w:rPr>
                <w:b/>
                <w:bCs/>
                <w:sz w:val="20"/>
                <w:szCs w:val="20"/>
              </w:rPr>
            </w:pPr>
            <w:r w:rsidRPr="00316A47">
              <w:rPr>
                <w:b/>
                <w:bCs/>
                <w:sz w:val="20"/>
                <w:szCs w:val="20"/>
              </w:rPr>
              <w:t>Line impedance contact(s)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1B2D4E" w:rsidRPr="00316A47" w:rsidRDefault="001B2D4E" w:rsidP="001B2D4E">
            <w:pPr>
              <w:rPr>
                <w:b/>
                <w:bCs/>
                <w:sz w:val="20"/>
                <w:szCs w:val="20"/>
              </w:rPr>
            </w:pPr>
            <w:r w:rsidRPr="00316A47">
              <w:rPr>
                <w:b/>
                <w:bCs/>
                <w:sz w:val="20"/>
                <w:szCs w:val="20"/>
              </w:rPr>
              <w:t>Relay setting coordination contact(s)</w:t>
            </w:r>
          </w:p>
        </w:tc>
      </w:tr>
      <w:tr w:rsidR="00316A47" w:rsidRPr="001B2D4E" w:rsidTr="008A0488">
        <w:trPr>
          <w:trHeight w:val="1763"/>
        </w:trPr>
        <w:tc>
          <w:tcPr>
            <w:tcW w:w="1368" w:type="dxa"/>
            <w:hideMark/>
          </w:tcPr>
          <w:p w:rsidR="00316A47" w:rsidRPr="001B2D4E" w:rsidRDefault="00316A47">
            <w:r w:rsidRPr="001B2D4E">
              <w:t>AEP</w:t>
            </w:r>
          </w:p>
        </w:tc>
        <w:tc>
          <w:tcPr>
            <w:tcW w:w="2340" w:type="dxa"/>
            <w:hideMark/>
          </w:tcPr>
          <w:p w:rsidR="00316A47" w:rsidRPr="00F51E39" w:rsidRDefault="00316A47">
            <w:pPr>
              <w:rPr>
                <w:rFonts w:cstheme="minorHAnsi"/>
                <w:sz w:val="16"/>
                <w:szCs w:val="16"/>
                <w:lang w:val="de-DE"/>
              </w:rPr>
            </w:pPr>
            <w:r w:rsidRPr="00F51E39">
              <w:rPr>
                <w:rFonts w:cstheme="minorHAnsi"/>
                <w:sz w:val="16"/>
                <w:szCs w:val="16"/>
                <w:lang w:val="de-DE"/>
              </w:rPr>
              <w:t xml:space="preserve">Manager :  </w:t>
            </w:r>
            <w:r w:rsidR="0015237C">
              <w:rPr>
                <w:rFonts w:cstheme="minorHAnsi"/>
                <w:sz w:val="16"/>
                <w:szCs w:val="16"/>
                <w:lang w:val="de-DE"/>
              </w:rPr>
              <w:t>Eric Foster</w:t>
            </w:r>
            <w:r w:rsidRPr="00F51E39">
              <w:rPr>
                <w:rFonts w:cstheme="minorHAnsi"/>
                <w:sz w:val="16"/>
                <w:szCs w:val="16"/>
                <w:lang w:val="de-DE"/>
              </w:rPr>
              <w:t xml:space="preserve"> </w:t>
            </w:r>
          </w:p>
          <w:p w:rsidR="00316A47" w:rsidRPr="00F51E39" w:rsidRDefault="00AB033F">
            <w:pPr>
              <w:rPr>
                <w:rFonts w:cstheme="minorHAnsi"/>
                <w:sz w:val="16"/>
                <w:szCs w:val="16"/>
                <w:u w:val="single"/>
                <w:lang w:val="de-DE"/>
              </w:rPr>
            </w:pPr>
            <w:hyperlink r:id="rId11" w:history="1">
              <w:r w:rsidR="0015237C" w:rsidRPr="0083320A">
                <w:rPr>
                  <w:rStyle w:val="Hyperlink"/>
                  <w:rFonts w:cstheme="minorHAnsi"/>
                  <w:sz w:val="16"/>
                  <w:szCs w:val="16"/>
                  <w:lang w:val="de-DE"/>
                </w:rPr>
                <w:t>eafoster@aep.com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de-DE"/>
              </w:rPr>
              <w:t xml:space="preserve"> </w:t>
            </w:r>
          </w:p>
          <w:p w:rsidR="004D5F60" w:rsidRPr="00F51E39" w:rsidRDefault="004D5F60">
            <w:pPr>
              <w:rPr>
                <w:rFonts w:cstheme="minorHAnsi"/>
                <w:sz w:val="16"/>
                <w:szCs w:val="16"/>
                <w:lang w:val="de-DE"/>
              </w:rPr>
            </w:pPr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Supervisor TCC:</w:t>
            </w:r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Sudhakar Chidurala</w:t>
            </w:r>
          </w:p>
          <w:p w:rsidR="00316A47" w:rsidRPr="00D43953" w:rsidRDefault="00AB033F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12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sschidurala@aep.com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4D5F60" w:rsidRDefault="004D5F60">
            <w:pPr>
              <w:rPr>
                <w:rFonts w:cstheme="minorHAnsi"/>
                <w:sz w:val="16"/>
                <w:szCs w:val="16"/>
              </w:rPr>
            </w:pPr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Supervisor TNC:</w:t>
            </w:r>
            <w:r w:rsidR="0015237C">
              <w:rPr>
                <w:rFonts w:cstheme="minorHAnsi"/>
                <w:sz w:val="16"/>
                <w:szCs w:val="16"/>
              </w:rPr>
              <w:t xml:space="preserve">  </w:t>
            </w:r>
          </w:p>
          <w:p w:rsidR="00316A47" w:rsidRPr="00D43953" w:rsidRDefault="0008625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Daniel Edgar</w:t>
            </w:r>
          </w:p>
          <w:p w:rsidR="00316A47" w:rsidRPr="00D43953" w:rsidRDefault="00AB033F" w:rsidP="0008625A">
            <w:pPr>
              <w:rPr>
                <w:rFonts w:cstheme="minorHAnsi"/>
                <w:sz w:val="16"/>
                <w:szCs w:val="16"/>
              </w:rPr>
            </w:pPr>
            <w:hyperlink r:id="rId13" w:history="1">
              <w:r w:rsidR="0008625A" w:rsidRPr="001D50B2">
                <w:rPr>
                  <w:rStyle w:val="Hyperlink"/>
                  <w:rFonts w:cstheme="minorHAnsi"/>
                  <w:sz w:val="16"/>
                  <w:szCs w:val="16"/>
                </w:rPr>
                <w:t>djedgar@aep.com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hideMark/>
          </w:tcPr>
          <w:p w:rsidR="00316A47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Bret Burford</w:t>
            </w:r>
          </w:p>
          <w:p w:rsidR="00B1185E" w:rsidRDefault="00B1185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361-881-5866</w:t>
            </w:r>
          </w:p>
          <w:p w:rsidR="00B1185E" w:rsidRPr="00D43953" w:rsidRDefault="00B1185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361-816-0637 (cell)</w:t>
            </w:r>
          </w:p>
          <w:p w:rsidR="00316A47" w:rsidRDefault="00AB033F" w:rsidP="00ED440D">
            <w:pPr>
              <w:rPr>
                <w:rStyle w:val="Hyperlink"/>
                <w:rFonts w:cstheme="minorHAnsi"/>
                <w:sz w:val="16"/>
                <w:szCs w:val="16"/>
              </w:rPr>
            </w:pPr>
            <w:hyperlink r:id="rId14" w:history="1">
              <w:r w:rsidR="00316A47" w:rsidRPr="00D43953">
                <w:rPr>
                  <w:rStyle w:val="Hyperlink"/>
                  <w:rFonts w:cstheme="minorHAnsi"/>
                  <w:sz w:val="16"/>
                  <w:szCs w:val="16"/>
                </w:rPr>
                <w:t>bgburford@aep.com</w:t>
              </w:r>
            </w:hyperlink>
          </w:p>
          <w:p w:rsidR="00E73B25" w:rsidRDefault="00E73B25" w:rsidP="00ED440D">
            <w:pPr>
              <w:rPr>
                <w:rStyle w:val="Hyperlink"/>
                <w:rFonts w:cstheme="minorHAnsi"/>
                <w:sz w:val="16"/>
                <w:szCs w:val="16"/>
              </w:rPr>
            </w:pPr>
          </w:p>
          <w:p w:rsidR="00E73B25" w:rsidRDefault="00E73B25" w:rsidP="00ED440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Julio </w:t>
            </w:r>
            <w:proofErr w:type="spellStart"/>
            <w:r>
              <w:rPr>
                <w:rFonts w:cstheme="minorHAnsi"/>
                <w:sz w:val="16"/>
                <w:szCs w:val="16"/>
              </w:rPr>
              <w:t>Calamlam</w:t>
            </w:r>
            <w:proofErr w:type="spellEnd"/>
          </w:p>
          <w:p w:rsidR="00B1185E" w:rsidRDefault="00B1185E" w:rsidP="00ED440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325-674-7436</w:t>
            </w:r>
          </w:p>
          <w:p w:rsidR="00E73B25" w:rsidRDefault="00AB033F" w:rsidP="00ED440D">
            <w:pPr>
              <w:rPr>
                <w:rFonts w:cstheme="minorHAnsi"/>
                <w:sz w:val="16"/>
                <w:szCs w:val="16"/>
              </w:rPr>
            </w:pPr>
            <w:hyperlink r:id="rId15" w:history="1">
              <w:r w:rsidR="00E73B25" w:rsidRPr="00FD6E65">
                <w:rPr>
                  <w:rStyle w:val="Hyperlink"/>
                  <w:rFonts w:cstheme="minorHAnsi"/>
                  <w:sz w:val="16"/>
                  <w:szCs w:val="16"/>
                </w:rPr>
                <w:t>jrcalamlam@aep.com</w:t>
              </w:r>
            </w:hyperlink>
          </w:p>
          <w:p w:rsidR="00E73B25" w:rsidRDefault="00E73B25" w:rsidP="00ED440D">
            <w:pPr>
              <w:rPr>
                <w:rFonts w:cstheme="minorHAnsi"/>
                <w:sz w:val="16"/>
                <w:szCs w:val="16"/>
              </w:rPr>
            </w:pPr>
          </w:p>
          <w:p w:rsidR="0008625A" w:rsidRDefault="00AB033F" w:rsidP="00ED440D">
            <w:pPr>
              <w:rPr>
                <w:rFonts w:cstheme="minorHAnsi"/>
                <w:sz w:val="16"/>
                <w:szCs w:val="16"/>
              </w:rPr>
            </w:pPr>
            <w:hyperlink r:id="rId16" w:history="1">
              <w:r w:rsidR="0008625A" w:rsidRPr="001D50B2">
                <w:rPr>
                  <w:rStyle w:val="Hyperlink"/>
                  <w:rFonts w:cstheme="minorHAnsi"/>
                  <w:sz w:val="16"/>
                  <w:szCs w:val="16"/>
                </w:rPr>
                <w:t>faultanalysis@aep.com</w:t>
              </w:r>
            </w:hyperlink>
          </w:p>
          <w:p w:rsidR="0008625A" w:rsidRPr="00E73B25" w:rsidRDefault="0008625A" w:rsidP="00ED440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40" w:type="dxa"/>
            <w:hideMark/>
          </w:tcPr>
          <w:p w:rsidR="00316A47" w:rsidRDefault="00740D2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David Kidd</w:t>
            </w:r>
          </w:p>
          <w:p w:rsidR="00B52DB5" w:rsidRPr="00D43953" w:rsidRDefault="00B52DB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918-559-</w:t>
            </w:r>
            <w:r w:rsidR="00740D24">
              <w:rPr>
                <w:rFonts w:cstheme="minorHAnsi"/>
                <w:sz w:val="16"/>
                <w:szCs w:val="16"/>
              </w:rPr>
              <w:t>2637</w:t>
            </w:r>
          </w:p>
          <w:p w:rsidR="00316A47" w:rsidRPr="00D43953" w:rsidRDefault="00AB033F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17" w:history="1">
              <w:r w:rsidR="00740D24" w:rsidRPr="00545070">
                <w:rPr>
                  <w:rStyle w:val="Hyperlink"/>
                  <w:rFonts w:cstheme="minorHAnsi"/>
                  <w:sz w:val="16"/>
                  <w:szCs w:val="16"/>
                </w:rPr>
                <w:t>dekidd@aep.com</w:t>
              </w:r>
            </w:hyperlink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Perry Brown</w:t>
            </w:r>
          </w:p>
          <w:p w:rsidR="00316A47" w:rsidRPr="00D43953" w:rsidRDefault="00AB033F" w:rsidP="004D5F60">
            <w:pPr>
              <w:rPr>
                <w:rFonts w:cstheme="minorHAnsi"/>
                <w:sz w:val="16"/>
                <w:szCs w:val="16"/>
              </w:rPr>
            </w:pPr>
            <w:hyperlink r:id="rId18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pdbrown@aep.com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hideMark/>
          </w:tcPr>
          <w:p w:rsidR="00316A47" w:rsidRPr="00D43953" w:rsidRDefault="00740D2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David Kidd</w:t>
            </w:r>
          </w:p>
          <w:p w:rsidR="00316A47" w:rsidRPr="00D43953" w:rsidRDefault="00AB033F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19" w:history="1">
              <w:r w:rsidR="00740D24" w:rsidRPr="00545070">
                <w:rPr>
                  <w:rStyle w:val="Hyperlink"/>
                  <w:rFonts w:cstheme="minorHAnsi"/>
                  <w:sz w:val="16"/>
                  <w:szCs w:val="16"/>
                </w:rPr>
                <w:t>dekidd@aep.com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Perry Brown</w:t>
            </w:r>
          </w:p>
          <w:p w:rsidR="00316A47" w:rsidRPr="00D43953" w:rsidRDefault="00AB033F" w:rsidP="004D5F60">
            <w:pPr>
              <w:rPr>
                <w:rFonts w:cstheme="minorHAnsi"/>
                <w:sz w:val="16"/>
                <w:szCs w:val="16"/>
              </w:rPr>
            </w:pPr>
            <w:hyperlink r:id="rId20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pdbrown@aep.com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hideMark/>
          </w:tcPr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Supervisor TCC:</w:t>
            </w:r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Sudhakar Chidurala</w:t>
            </w:r>
          </w:p>
          <w:p w:rsidR="00316A47" w:rsidRPr="00D43953" w:rsidRDefault="00AB033F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21" w:history="1">
              <w:r w:rsidR="00316A47" w:rsidRPr="00D43953">
                <w:rPr>
                  <w:rStyle w:val="Hyperlink"/>
                  <w:rFonts w:cstheme="minorHAnsi"/>
                  <w:sz w:val="16"/>
                  <w:szCs w:val="16"/>
                </w:rPr>
                <w:t>sschidurala@aep.com</w:t>
              </w:r>
            </w:hyperlink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</w:p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Supervisor TNC:</w:t>
            </w:r>
            <w:r w:rsidR="0015237C">
              <w:rPr>
                <w:rFonts w:cstheme="minorHAnsi"/>
                <w:sz w:val="16"/>
                <w:szCs w:val="16"/>
              </w:rPr>
              <w:t xml:space="preserve">  </w:t>
            </w:r>
          </w:p>
          <w:p w:rsidR="0008625A" w:rsidRPr="00D43953" w:rsidRDefault="0008625A" w:rsidP="0008625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Daniel Edgar</w:t>
            </w:r>
          </w:p>
          <w:p w:rsidR="00316A47" w:rsidRPr="00D43953" w:rsidRDefault="00AB033F" w:rsidP="0008625A">
            <w:pPr>
              <w:rPr>
                <w:rFonts w:cstheme="minorHAnsi"/>
                <w:sz w:val="16"/>
                <w:szCs w:val="16"/>
              </w:rPr>
            </w:pPr>
            <w:hyperlink r:id="rId22" w:history="1">
              <w:r w:rsidR="0008625A" w:rsidRPr="001D50B2">
                <w:rPr>
                  <w:rStyle w:val="Hyperlink"/>
                  <w:rFonts w:cstheme="minorHAnsi"/>
                  <w:sz w:val="16"/>
                  <w:szCs w:val="16"/>
                </w:rPr>
                <w:t>djedgar@aep.com</w:t>
              </w:r>
            </w:hyperlink>
          </w:p>
        </w:tc>
      </w:tr>
      <w:tr w:rsidR="00316A47" w:rsidRPr="001B2D4E" w:rsidTr="008A0488">
        <w:trPr>
          <w:trHeight w:val="719"/>
        </w:trPr>
        <w:tc>
          <w:tcPr>
            <w:tcW w:w="1368" w:type="dxa"/>
            <w:hideMark/>
          </w:tcPr>
          <w:p w:rsidR="00316A47" w:rsidRPr="001B2D4E" w:rsidRDefault="00316A47">
            <w:r w:rsidRPr="001B2D4E">
              <w:t>Austin Energy</w:t>
            </w:r>
          </w:p>
        </w:tc>
        <w:tc>
          <w:tcPr>
            <w:tcW w:w="2340" w:type="dxa"/>
            <w:hideMark/>
          </w:tcPr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Engineer: Xia Gao</w:t>
            </w:r>
          </w:p>
          <w:p w:rsidR="00316A47" w:rsidRPr="00D43953" w:rsidRDefault="00AB033F" w:rsidP="00EF1233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23" w:history="1">
              <w:r w:rsidR="00492408" w:rsidRPr="009C30C1">
                <w:rPr>
                  <w:rStyle w:val="Hyperlink"/>
                  <w:rFonts w:cstheme="minorHAnsi"/>
                  <w:sz w:val="16"/>
                  <w:szCs w:val="16"/>
                </w:rPr>
                <w:t>Xia.gao@austinenergy.com</w:t>
              </w:r>
            </w:hyperlink>
            <w:r w:rsidR="0049240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hideMark/>
          </w:tcPr>
          <w:p w:rsidR="00316A47" w:rsidRPr="00D43953" w:rsidRDefault="00080AB5" w:rsidP="00080AB5">
            <w:pPr>
              <w:rPr>
                <w:rFonts w:cstheme="minorHAnsi"/>
                <w:sz w:val="16"/>
                <w:szCs w:val="16"/>
                <w:u w:val="single"/>
              </w:rPr>
            </w:pPr>
            <w:r>
              <w:rPr>
                <w:rFonts w:cstheme="minorHAnsi"/>
                <w:sz w:val="16"/>
                <w:szCs w:val="16"/>
              </w:rPr>
              <w:t>Keith</w:t>
            </w:r>
            <w:r w:rsidR="00316A47" w:rsidRPr="00492408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Fleming</w:t>
            </w:r>
            <w:r w:rsidR="00316A47" w:rsidRPr="00492408">
              <w:rPr>
                <w:rFonts w:cstheme="minorHAnsi"/>
                <w:sz w:val="16"/>
                <w:szCs w:val="16"/>
              </w:rPr>
              <w:t xml:space="preserve"> </w:t>
            </w:r>
            <w:hyperlink r:id="rId24" w:history="1">
              <w:r w:rsidRPr="006153C3">
                <w:rPr>
                  <w:rStyle w:val="Hyperlink"/>
                  <w:rFonts w:cstheme="minorHAnsi"/>
                  <w:sz w:val="16"/>
                  <w:szCs w:val="16"/>
                </w:rPr>
                <w:t>keith.fleming@austinenergy.com</w:t>
              </w:r>
            </w:hyperlink>
            <w:r w:rsidR="0049240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hideMark/>
          </w:tcPr>
          <w:p w:rsidR="00316A47" w:rsidRPr="00F51E39" w:rsidRDefault="00316A47">
            <w:pPr>
              <w:rPr>
                <w:rFonts w:cstheme="minorHAnsi"/>
                <w:sz w:val="16"/>
                <w:szCs w:val="16"/>
                <w:lang w:val="pl-PL"/>
              </w:rPr>
            </w:pPr>
            <w:r w:rsidRPr="00F51E39">
              <w:rPr>
                <w:rFonts w:cstheme="minorHAnsi"/>
                <w:sz w:val="16"/>
                <w:szCs w:val="16"/>
                <w:lang w:val="pl-PL"/>
              </w:rPr>
              <w:t>Dandy Hunt</w:t>
            </w:r>
          </w:p>
          <w:p w:rsidR="00316A47" w:rsidRPr="00F51E39" w:rsidRDefault="00AB033F" w:rsidP="00AD458D">
            <w:pPr>
              <w:rPr>
                <w:rFonts w:cstheme="minorHAnsi"/>
                <w:sz w:val="16"/>
                <w:szCs w:val="16"/>
                <w:u w:val="single"/>
                <w:lang w:val="pl-PL"/>
              </w:rPr>
            </w:pPr>
            <w:hyperlink r:id="rId25" w:history="1">
              <w:r w:rsidR="00316A47" w:rsidRPr="00F51E39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Dandy.hunt@austinenergy.com</w:t>
              </w:r>
            </w:hyperlink>
          </w:p>
        </w:tc>
        <w:tc>
          <w:tcPr>
            <w:tcW w:w="2430" w:type="dxa"/>
            <w:hideMark/>
          </w:tcPr>
          <w:p w:rsidR="00316A47" w:rsidRPr="00F51E39" w:rsidRDefault="00316A47">
            <w:pPr>
              <w:rPr>
                <w:rFonts w:cstheme="minorHAnsi"/>
                <w:sz w:val="16"/>
                <w:szCs w:val="16"/>
                <w:lang w:val="pl-PL"/>
              </w:rPr>
            </w:pPr>
            <w:r w:rsidRPr="00F51E39">
              <w:rPr>
                <w:rFonts w:cstheme="minorHAnsi"/>
                <w:sz w:val="16"/>
                <w:szCs w:val="16"/>
                <w:lang w:val="pl-PL"/>
              </w:rPr>
              <w:t>Dandy Hunt</w:t>
            </w:r>
          </w:p>
          <w:p w:rsidR="00316A47" w:rsidRPr="00F51E39" w:rsidRDefault="00AB033F" w:rsidP="00AA5A0B">
            <w:pPr>
              <w:rPr>
                <w:rFonts w:cstheme="minorHAnsi"/>
                <w:sz w:val="16"/>
                <w:szCs w:val="16"/>
                <w:u w:val="single"/>
                <w:lang w:val="pl-PL"/>
              </w:rPr>
            </w:pPr>
            <w:hyperlink r:id="rId26" w:history="1">
              <w:r w:rsidR="00316A47" w:rsidRPr="00F51E39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Dandy.hunt@austinenergy.com</w:t>
              </w:r>
            </w:hyperlink>
          </w:p>
        </w:tc>
        <w:tc>
          <w:tcPr>
            <w:tcW w:w="2268" w:type="dxa"/>
            <w:hideMark/>
          </w:tcPr>
          <w:p w:rsidR="00316A47" w:rsidRPr="00D43953" w:rsidRDefault="00316A47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Engineer: Xia Gao</w:t>
            </w:r>
          </w:p>
          <w:p w:rsidR="00316A47" w:rsidRPr="00D43953" w:rsidRDefault="00AB033F" w:rsidP="005E678E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27" w:history="1">
              <w:r w:rsidR="00492408" w:rsidRPr="009C30C1">
                <w:rPr>
                  <w:rStyle w:val="Hyperlink"/>
                  <w:rFonts w:cstheme="minorHAnsi"/>
                  <w:sz w:val="16"/>
                  <w:szCs w:val="16"/>
                </w:rPr>
                <w:t>Xia.gao@austinenergy.com</w:t>
              </w:r>
            </w:hyperlink>
            <w:r w:rsidR="00492408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080AB5" w:rsidRPr="00F51E39" w:rsidTr="008A0488">
        <w:trPr>
          <w:trHeight w:val="530"/>
        </w:trPr>
        <w:tc>
          <w:tcPr>
            <w:tcW w:w="1368" w:type="dxa"/>
          </w:tcPr>
          <w:p w:rsidR="00080AB5" w:rsidRDefault="00080AB5" w:rsidP="00C76EAB">
            <w:r>
              <w:t>BBEC</w:t>
            </w:r>
          </w:p>
        </w:tc>
        <w:tc>
          <w:tcPr>
            <w:tcW w:w="2340" w:type="dxa"/>
          </w:tcPr>
          <w:p w:rsidR="00080AB5" w:rsidRPr="00F51E39" w:rsidRDefault="00080AB5" w:rsidP="00080AB5">
            <w:pPr>
              <w:rPr>
                <w:rFonts w:cstheme="minorHAnsi"/>
                <w:sz w:val="16"/>
                <w:szCs w:val="16"/>
                <w:lang w:val="pl-PL"/>
              </w:rPr>
            </w:pPr>
            <w:r>
              <w:rPr>
                <w:rFonts w:cstheme="minorHAnsi"/>
                <w:sz w:val="16"/>
                <w:szCs w:val="16"/>
                <w:lang w:val="pl-PL"/>
              </w:rPr>
              <w:t>Thomas Ellis</w:t>
            </w:r>
          </w:p>
          <w:p w:rsidR="00080AB5" w:rsidRPr="00F51E39" w:rsidRDefault="00AB033F" w:rsidP="00080AB5">
            <w:pPr>
              <w:rPr>
                <w:rFonts w:cstheme="minorHAnsi"/>
                <w:sz w:val="16"/>
                <w:szCs w:val="16"/>
                <w:lang w:val="pl-PL"/>
              </w:rPr>
            </w:pPr>
            <w:hyperlink r:id="rId28" w:history="1">
              <w:r w:rsidR="00080AB5" w:rsidRPr="006153C3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thomas.ellis@bluebonnet.coop</w:t>
              </w:r>
            </w:hyperlink>
          </w:p>
        </w:tc>
        <w:tc>
          <w:tcPr>
            <w:tcW w:w="2430" w:type="dxa"/>
          </w:tcPr>
          <w:p w:rsidR="00080AB5" w:rsidRPr="00F51E39" w:rsidRDefault="00080AB5" w:rsidP="00080AB5">
            <w:pPr>
              <w:rPr>
                <w:rFonts w:cstheme="minorHAnsi"/>
                <w:sz w:val="16"/>
                <w:szCs w:val="16"/>
                <w:lang w:val="pl-PL"/>
              </w:rPr>
            </w:pPr>
            <w:r>
              <w:rPr>
                <w:rFonts w:cstheme="minorHAnsi"/>
                <w:sz w:val="16"/>
                <w:szCs w:val="16"/>
                <w:lang w:val="pl-PL"/>
              </w:rPr>
              <w:t>Thomas Ellis</w:t>
            </w:r>
          </w:p>
          <w:p w:rsidR="00080AB5" w:rsidRPr="00F51E39" w:rsidRDefault="00AB033F" w:rsidP="00080AB5">
            <w:pPr>
              <w:rPr>
                <w:rFonts w:cstheme="minorHAnsi"/>
                <w:sz w:val="16"/>
                <w:szCs w:val="16"/>
                <w:lang w:val="pl-PL"/>
              </w:rPr>
            </w:pPr>
            <w:hyperlink r:id="rId29" w:history="1">
              <w:r w:rsidR="00080AB5" w:rsidRPr="006153C3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thomas.ellis@bluebonnet.coop</w:t>
              </w:r>
            </w:hyperlink>
          </w:p>
        </w:tc>
        <w:tc>
          <w:tcPr>
            <w:tcW w:w="2340" w:type="dxa"/>
          </w:tcPr>
          <w:p w:rsidR="00080AB5" w:rsidRPr="00F51E39" w:rsidRDefault="00080AB5" w:rsidP="00080AB5">
            <w:pPr>
              <w:rPr>
                <w:rFonts w:cstheme="minorHAnsi"/>
                <w:sz w:val="16"/>
                <w:szCs w:val="16"/>
                <w:lang w:val="pl-PL"/>
              </w:rPr>
            </w:pPr>
            <w:r>
              <w:rPr>
                <w:rFonts w:cstheme="minorHAnsi"/>
                <w:sz w:val="16"/>
                <w:szCs w:val="16"/>
                <w:lang w:val="pl-PL"/>
              </w:rPr>
              <w:t>Thomas Ellis</w:t>
            </w:r>
          </w:p>
          <w:p w:rsidR="00080AB5" w:rsidRPr="00D43953" w:rsidRDefault="00AB033F" w:rsidP="00080AB5">
            <w:pPr>
              <w:rPr>
                <w:rFonts w:cstheme="minorHAnsi"/>
                <w:sz w:val="16"/>
                <w:szCs w:val="16"/>
              </w:rPr>
            </w:pPr>
            <w:hyperlink r:id="rId30" w:history="1">
              <w:r w:rsidR="00080AB5" w:rsidRPr="006153C3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thomas.ellis@bluebonnet.coop</w:t>
              </w:r>
            </w:hyperlink>
          </w:p>
        </w:tc>
        <w:tc>
          <w:tcPr>
            <w:tcW w:w="2430" w:type="dxa"/>
          </w:tcPr>
          <w:p w:rsidR="00080AB5" w:rsidRPr="00F51E39" w:rsidRDefault="00080AB5" w:rsidP="00080AB5">
            <w:pPr>
              <w:rPr>
                <w:rFonts w:cstheme="minorHAnsi"/>
                <w:sz w:val="16"/>
                <w:szCs w:val="16"/>
                <w:lang w:val="pl-PL"/>
              </w:rPr>
            </w:pPr>
            <w:r>
              <w:rPr>
                <w:rFonts w:cstheme="minorHAnsi"/>
                <w:sz w:val="16"/>
                <w:szCs w:val="16"/>
                <w:lang w:val="pl-PL"/>
              </w:rPr>
              <w:t>Thomas Ellis</w:t>
            </w:r>
          </w:p>
          <w:p w:rsidR="00080AB5" w:rsidRPr="00D43953" w:rsidRDefault="00AB033F" w:rsidP="00080AB5">
            <w:pPr>
              <w:rPr>
                <w:rFonts w:cstheme="minorHAnsi"/>
                <w:sz w:val="16"/>
                <w:szCs w:val="16"/>
              </w:rPr>
            </w:pPr>
            <w:hyperlink r:id="rId31" w:history="1">
              <w:r w:rsidR="00080AB5" w:rsidRPr="006153C3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thomas.ellis@bluebonnet.coop</w:t>
              </w:r>
            </w:hyperlink>
          </w:p>
        </w:tc>
        <w:tc>
          <w:tcPr>
            <w:tcW w:w="2268" w:type="dxa"/>
          </w:tcPr>
          <w:p w:rsidR="00080AB5" w:rsidRPr="00F51E39" w:rsidRDefault="00080AB5" w:rsidP="00080AB5">
            <w:pPr>
              <w:rPr>
                <w:rFonts w:cstheme="minorHAnsi"/>
                <w:sz w:val="16"/>
                <w:szCs w:val="16"/>
                <w:lang w:val="pl-PL"/>
              </w:rPr>
            </w:pPr>
            <w:r>
              <w:rPr>
                <w:rFonts w:cstheme="minorHAnsi"/>
                <w:sz w:val="16"/>
                <w:szCs w:val="16"/>
                <w:lang w:val="pl-PL"/>
              </w:rPr>
              <w:t>Thomas Ellis</w:t>
            </w:r>
          </w:p>
          <w:p w:rsidR="00080AB5" w:rsidRPr="00F51E39" w:rsidRDefault="00AB033F" w:rsidP="00080AB5">
            <w:pPr>
              <w:rPr>
                <w:rFonts w:cstheme="minorHAnsi"/>
                <w:sz w:val="16"/>
                <w:szCs w:val="16"/>
                <w:lang w:val="pl-PL"/>
              </w:rPr>
            </w:pPr>
            <w:hyperlink r:id="rId32" w:history="1">
              <w:r w:rsidR="00080AB5" w:rsidRPr="006153C3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thomas.ellis@bluebonnet.coop</w:t>
              </w:r>
            </w:hyperlink>
          </w:p>
        </w:tc>
      </w:tr>
      <w:tr w:rsidR="0090322D" w:rsidRPr="00F51E39" w:rsidTr="008A0488">
        <w:trPr>
          <w:trHeight w:val="530"/>
        </w:trPr>
        <w:tc>
          <w:tcPr>
            <w:tcW w:w="1368" w:type="dxa"/>
            <w:hideMark/>
          </w:tcPr>
          <w:p w:rsidR="0090322D" w:rsidRPr="001B2D4E" w:rsidRDefault="0090322D" w:rsidP="00C76EAB">
            <w:r>
              <w:t>Brazos Electric</w:t>
            </w:r>
          </w:p>
        </w:tc>
        <w:tc>
          <w:tcPr>
            <w:tcW w:w="2340" w:type="dxa"/>
            <w:hideMark/>
          </w:tcPr>
          <w:p w:rsidR="0090322D" w:rsidRPr="00F51E39" w:rsidRDefault="0090322D">
            <w:pPr>
              <w:rPr>
                <w:rFonts w:cstheme="minorHAnsi"/>
                <w:sz w:val="16"/>
                <w:szCs w:val="16"/>
                <w:lang w:val="pl-PL"/>
              </w:rPr>
            </w:pPr>
            <w:r w:rsidRPr="00F51E39">
              <w:rPr>
                <w:rFonts w:cstheme="minorHAnsi"/>
                <w:sz w:val="16"/>
                <w:szCs w:val="16"/>
                <w:lang w:val="pl-PL"/>
              </w:rPr>
              <w:t>Stan Ginsburg</w:t>
            </w:r>
          </w:p>
          <w:p w:rsidR="0090322D" w:rsidRPr="00F51E39" w:rsidRDefault="00AB033F" w:rsidP="00540984">
            <w:pPr>
              <w:rPr>
                <w:rFonts w:cstheme="minorHAnsi"/>
                <w:sz w:val="16"/>
                <w:szCs w:val="16"/>
                <w:lang w:val="pl-PL"/>
              </w:rPr>
            </w:pPr>
            <w:hyperlink r:id="rId33" w:history="1">
              <w:r w:rsidR="00492408" w:rsidRPr="00F51E39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sginsburg@brazoselectric.com</w:t>
              </w:r>
            </w:hyperlink>
            <w:r w:rsidR="00492408" w:rsidRPr="00F51E39">
              <w:rPr>
                <w:rFonts w:cstheme="minorHAnsi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30" w:type="dxa"/>
            <w:hideMark/>
          </w:tcPr>
          <w:p w:rsidR="0090322D" w:rsidRPr="00F51E39" w:rsidRDefault="0090322D">
            <w:pPr>
              <w:rPr>
                <w:rFonts w:cstheme="minorHAnsi"/>
                <w:sz w:val="16"/>
                <w:szCs w:val="16"/>
                <w:lang w:val="pl-PL"/>
              </w:rPr>
            </w:pPr>
            <w:r w:rsidRPr="00F51E39">
              <w:rPr>
                <w:rFonts w:cstheme="minorHAnsi"/>
                <w:sz w:val="16"/>
                <w:szCs w:val="16"/>
                <w:lang w:val="pl-PL"/>
              </w:rPr>
              <w:t>Stan Ginsburg</w:t>
            </w:r>
          </w:p>
          <w:p w:rsidR="0090322D" w:rsidRPr="00F51E39" w:rsidRDefault="00AB033F" w:rsidP="001A64BA">
            <w:pPr>
              <w:rPr>
                <w:rFonts w:cstheme="minorHAnsi"/>
                <w:sz w:val="16"/>
                <w:szCs w:val="16"/>
                <w:lang w:val="pl-PL"/>
              </w:rPr>
            </w:pPr>
            <w:hyperlink r:id="rId34" w:history="1">
              <w:r w:rsidR="0090322D" w:rsidRPr="00F51E39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sginsburg@brazoselectric.com</w:t>
              </w:r>
            </w:hyperlink>
          </w:p>
        </w:tc>
        <w:tc>
          <w:tcPr>
            <w:tcW w:w="2340" w:type="dxa"/>
            <w:hideMark/>
          </w:tcPr>
          <w:p w:rsidR="0090322D" w:rsidRPr="00D43953" w:rsidRDefault="0090322D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Andrew Mattei</w:t>
            </w:r>
          </w:p>
          <w:p w:rsidR="0090322D" w:rsidRPr="00D43953" w:rsidRDefault="00AB033F" w:rsidP="004C01C1">
            <w:pPr>
              <w:rPr>
                <w:rFonts w:cstheme="minorHAnsi"/>
                <w:sz w:val="16"/>
                <w:szCs w:val="16"/>
              </w:rPr>
            </w:pPr>
            <w:hyperlink r:id="rId35" w:history="1">
              <w:r w:rsidR="0090322D" w:rsidRPr="00D43953">
                <w:rPr>
                  <w:rStyle w:val="Hyperlink"/>
                  <w:rFonts w:cstheme="minorHAnsi"/>
                  <w:sz w:val="16"/>
                  <w:szCs w:val="16"/>
                </w:rPr>
                <w:t>amattei@brazoselectric.com</w:t>
              </w:r>
            </w:hyperlink>
          </w:p>
        </w:tc>
        <w:tc>
          <w:tcPr>
            <w:tcW w:w="2430" w:type="dxa"/>
            <w:hideMark/>
          </w:tcPr>
          <w:p w:rsidR="0090322D" w:rsidRPr="00D43953" w:rsidRDefault="0090322D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Andrew Mattei</w:t>
            </w:r>
          </w:p>
          <w:p w:rsidR="0090322D" w:rsidRPr="00D43953" w:rsidRDefault="00AB033F" w:rsidP="00622DE9">
            <w:pPr>
              <w:rPr>
                <w:rFonts w:cstheme="minorHAnsi"/>
                <w:sz w:val="16"/>
                <w:szCs w:val="16"/>
              </w:rPr>
            </w:pPr>
            <w:hyperlink r:id="rId36" w:history="1">
              <w:r w:rsidR="00492408" w:rsidRPr="009C30C1">
                <w:rPr>
                  <w:rStyle w:val="Hyperlink"/>
                  <w:rFonts w:cstheme="minorHAnsi"/>
                  <w:sz w:val="16"/>
                  <w:szCs w:val="16"/>
                </w:rPr>
                <w:t>amattei@brazoselectric.com</w:t>
              </w:r>
            </w:hyperlink>
            <w:r w:rsidR="0049240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hideMark/>
          </w:tcPr>
          <w:p w:rsidR="0090322D" w:rsidRPr="00F51E39" w:rsidRDefault="0090322D">
            <w:pPr>
              <w:rPr>
                <w:rFonts w:cstheme="minorHAnsi"/>
                <w:sz w:val="16"/>
                <w:szCs w:val="16"/>
                <w:lang w:val="pl-PL"/>
              </w:rPr>
            </w:pPr>
            <w:r w:rsidRPr="00F51E39">
              <w:rPr>
                <w:rFonts w:cstheme="minorHAnsi"/>
                <w:sz w:val="16"/>
                <w:szCs w:val="16"/>
                <w:lang w:val="pl-PL"/>
              </w:rPr>
              <w:t>Stan Ginsburg</w:t>
            </w:r>
          </w:p>
          <w:p w:rsidR="0090322D" w:rsidRPr="00F51E39" w:rsidRDefault="00AB033F" w:rsidP="0067715A">
            <w:pPr>
              <w:rPr>
                <w:rFonts w:cstheme="minorHAnsi"/>
                <w:sz w:val="16"/>
                <w:szCs w:val="16"/>
                <w:lang w:val="pl-PL"/>
              </w:rPr>
            </w:pPr>
            <w:hyperlink r:id="rId37" w:history="1">
              <w:r w:rsidR="00492408" w:rsidRPr="00F51E39">
                <w:rPr>
                  <w:rStyle w:val="Hyperlink"/>
                  <w:rFonts w:cstheme="minorHAnsi"/>
                  <w:sz w:val="16"/>
                  <w:szCs w:val="16"/>
                  <w:lang w:val="pl-PL"/>
                </w:rPr>
                <w:t>sginsburg@brazoselectric.com</w:t>
              </w:r>
            </w:hyperlink>
            <w:r w:rsidR="00492408" w:rsidRPr="00F51E39">
              <w:rPr>
                <w:rFonts w:cstheme="minorHAnsi"/>
                <w:sz w:val="16"/>
                <w:szCs w:val="16"/>
                <w:lang w:val="pl-PL"/>
              </w:rPr>
              <w:t xml:space="preserve"> </w:t>
            </w:r>
          </w:p>
        </w:tc>
      </w:tr>
      <w:tr w:rsidR="00A805CB" w:rsidRPr="00F51E39" w:rsidTr="008A0488">
        <w:trPr>
          <w:trHeight w:val="315"/>
        </w:trPr>
        <w:tc>
          <w:tcPr>
            <w:tcW w:w="1368" w:type="dxa"/>
          </w:tcPr>
          <w:p w:rsidR="00A805CB" w:rsidRDefault="00A805CB" w:rsidP="00663E49">
            <w:r>
              <w:t>BPUB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A805CB" w:rsidRPr="00F51E39" w:rsidRDefault="00D7518E" w:rsidP="00663E49">
            <w:pPr>
              <w:rPr>
                <w:rFonts w:cstheme="minorHAnsi"/>
                <w:sz w:val="16"/>
                <w:szCs w:val="16"/>
                <w:lang w:val="fi-FI"/>
              </w:rPr>
            </w:pPr>
            <w:r w:rsidRPr="00F51E39">
              <w:rPr>
                <w:rFonts w:cstheme="minorHAnsi"/>
                <w:sz w:val="16"/>
                <w:szCs w:val="16"/>
                <w:lang w:val="fi-FI"/>
              </w:rPr>
              <w:t>Eli</w:t>
            </w:r>
            <w:r w:rsidR="00A805CB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  <w:r w:rsidRPr="00F51E39">
              <w:rPr>
                <w:rFonts w:cstheme="minorHAnsi"/>
                <w:sz w:val="16"/>
                <w:szCs w:val="16"/>
                <w:lang w:val="fi-FI"/>
              </w:rPr>
              <w:t>Alvarez</w:t>
            </w:r>
          </w:p>
          <w:p w:rsidR="00A805CB" w:rsidRPr="00F51E39" w:rsidRDefault="00AB033F" w:rsidP="00D7518E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38" w:history="1">
              <w:r w:rsidR="008C38CD" w:rsidRPr="00F51E39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ealvarez@brownsville-pub.com</w:t>
              </w:r>
            </w:hyperlink>
            <w:r w:rsidR="008C38CD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D7518E" w:rsidRPr="00F51E39" w:rsidRDefault="00D7518E" w:rsidP="00D7518E">
            <w:pPr>
              <w:rPr>
                <w:rFonts w:cstheme="minorHAnsi"/>
                <w:sz w:val="16"/>
                <w:szCs w:val="16"/>
                <w:lang w:val="fi-FI"/>
              </w:rPr>
            </w:pPr>
            <w:r w:rsidRPr="00F51E39">
              <w:rPr>
                <w:rFonts w:cstheme="minorHAnsi"/>
                <w:sz w:val="16"/>
                <w:szCs w:val="16"/>
                <w:lang w:val="fi-FI"/>
              </w:rPr>
              <w:t>Eli Alvarez</w:t>
            </w:r>
          </w:p>
          <w:p w:rsidR="00A805CB" w:rsidRPr="00F51E39" w:rsidRDefault="00AB033F" w:rsidP="00663E49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39" w:history="1">
              <w:r w:rsidR="008C38CD" w:rsidRPr="00F51E39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ealvarez@brownsville-pub.com</w:t>
              </w:r>
            </w:hyperlink>
            <w:r w:rsidR="008C38CD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D7518E" w:rsidRPr="00F51E39" w:rsidRDefault="008A0488" w:rsidP="00D7518E">
            <w:pPr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Javier Martinez</w:t>
            </w:r>
          </w:p>
          <w:p w:rsidR="00A805CB" w:rsidRPr="00F51E39" w:rsidRDefault="00AB033F" w:rsidP="00A805CB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40" w:history="1">
              <w:r w:rsidR="008A0488" w:rsidRPr="0061457A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jamatinez@brownsville-pub.com</w:t>
              </w:r>
            </w:hyperlink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A0488" w:rsidRPr="00F51E39" w:rsidRDefault="008A0488" w:rsidP="008A0488">
            <w:pPr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Javier Martinez</w:t>
            </w:r>
          </w:p>
          <w:p w:rsidR="00A805CB" w:rsidRPr="00F51E39" w:rsidRDefault="00AB033F" w:rsidP="00A805CB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41" w:history="1">
              <w:r w:rsidR="008A0488" w:rsidRPr="0061457A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jamatinez@brownsville-pub.com</w:t>
              </w:r>
            </w:hyperlink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7518E" w:rsidRPr="00F51E39" w:rsidRDefault="00D7518E" w:rsidP="00D7518E">
            <w:pPr>
              <w:rPr>
                <w:rFonts w:cstheme="minorHAnsi"/>
                <w:sz w:val="16"/>
                <w:szCs w:val="16"/>
                <w:lang w:val="fi-FI"/>
              </w:rPr>
            </w:pPr>
            <w:r w:rsidRPr="00F51E39">
              <w:rPr>
                <w:rFonts w:cstheme="minorHAnsi"/>
                <w:sz w:val="16"/>
                <w:szCs w:val="16"/>
                <w:lang w:val="fi-FI"/>
              </w:rPr>
              <w:t>Eli Alvarez</w:t>
            </w:r>
          </w:p>
          <w:p w:rsidR="00A805CB" w:rsidRPr="00F51E39" w:rsidRDefault="00AB033F" w:rsidP="00A805CB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42" w:history="1">
              <w:r w:rsidR="008C38CD" w:rsidRPr="00F51E39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ealvarez@brownsville-pub.com</w:t>
              </w:r>
            </w:hyperlink>
            <w:r w:rsidR="008C38CD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</w:p>
        </w:tc>
      </w:tr>
      <w:bookmarkEnd w:id="1"/>
      <w:tr w:rsidR="0086683C" w:rsidRPr="001B2D4E" w:rsidTr="008A0488">
        <w:trPr>
          <w:trHeight w:val="926"/>
        </w:trPr>
        <w:tc>
          <w:tcPr>
            <w:tcW w:w="1368" w:type="dxa"/>
          </w:tcPr>
          <w:p w:rsidR="0086683C" w:rsidRPr="001B2D4E" w:rsidRDefault="0086683C" w:rsidP="00663E49">
            <w:r>
              <w:t>Bryan Texas Utilities (BTU)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6683C" w:rsidRPr="00D43953" w:rsidRDefault="0086683C" w:rsidP="00663E49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Stephen Copeland</w:t>
            </w:r>
          </w:p>
          <w:p w:rsidR="0086683C" w:rsidRPr="00D43953" w:rsidRDefault="00AB033F" w:rsidP="004D5F60">
            <w:pPr>
              <w:rPr>
                <w:rFonts w:cstheme="minorHAnsi"/>
                <w:sz w:val="16"/>
                <w:szCs w:val="16"/>
              </w:rPr>
            </w:pPr>
            <w:hyperlink r:id="rId43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scopeland@btutilities.com</w:t>
              </w:r>
            </w:hyperlink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6683C" w:rsidRPr="00F51E39" w:rsidRDefault="0086683C" w:rsidP="00663E49">
            <w:pPr>
              <w:rPr>
                <w:rFonts w:cstheme="minorHAnsi"/>
                <w:sz w:val="16"/>
                <w:szCs w:val="16"/>
                <w:lang w:val="it-IT"/>
              </w:rPr>
            </w:pPr>
            <w:r w:rsidRPr="00F51E39">
              <w:rPr>
                <w:rFonts w:cstheme="minorHAnsi"/>
                <w:sz w:val="16"/>
                <w:szCs w:val="16"/>
                <w:lang w:val="it-IT"/>
              </w:rPr>
              <w:t>Stephen Copeland</w:t>
            </w:r>
          </w:p>
          <w:p w:rsidR="0086683C" w:rsidRPr="00D43953" w:rsidRDefault="00AB033F" w:rsidP="004D5F60">
            <w:pPr>
              <w:rPr>
                <w:rFonts w:cstheme="minorHAnsi"/>
                <w:sz w:val="16"/>
                <w:szCs w:val="16"/>
              </w:rPr>
            </w:pPr>
            <w:hyperlink r:id="rId44" w:history="1">
              <w:r w:rsidR="0086683C" w:rsidRPr="00D43953">
                <w:rPr>
                  <w:rStyle w:val="Hyperlink"/>
                  <w:rFonts w:cstheme="minorHAnsi"/>
                  <w:sz w:val="16"/>
                  <w:szCs w:val="16"/>
                </w:rPr>
                <w:t>scopeland@btutilities.com</w:t>
              </w:r>
            </w:hyperlink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4035D" w:rsidRPr="00F51E39" w:rsidRDefault="0094035D" w:rsidP="0094035D">
            <w:pPr>
              <w:rPr>
                <w:rFonts w:cstheme="minorHAnsi"/>
                <w:sz w:val="16"/>
                <w:szCs w:val="16"/>
                <w:lang w:val="it-IT"/>
              </w:rPr>
            </w:pPr>
            <w:r w:rsidRPr="00F51E39">
              <w:rPr>
                <w:rFonts w:cstheme="minorHAnsi"/>
                <w:sz w:val="16"/>
                <w:szCs w:val="16"/>
                <w:lang w:val="it-IT"/>
              </w:rPr>
              <w:t>Stephen Copeland</w:t>
            </w:r>
          </w:p>
          <w:p w:rsidR="0094035D" w:rsidRDefault="00AB033F" w:rsidP="0094035D">
            <w:pPr>
              <w:rPr>
                <w:rStyle w:val="Hyperlink"/>
                <w:rFonts w:cstheme="minorHAnsi"/>
                <w:sz w:val="16"/>
                <w:szCs w:val="16"/>
              </w:rPr>
            </w:pPr>
            <w:hyperlink r:id="rId45" w:history="1">
              <w:r w:rsidR="0094035D" w:rsidRPr="00D43953">
                <w:rPr>
                  <w:rStyle w:val="Hyperlink"/>
                  <w:rFonts w:cstheme="minorHAnsi"/>
                  <w:sz w:val="16"/>
                  <w:szCs w:val="16"/>
                </w:rPr>
                <w:t>scopeland@btutilities.com</w:t>
              </w:r>
            </w:hyperlink>
          </w:p>
          <w:p w:rsidR="0094035D" w:rsidRDefault="0094035D" w:rsidP="0094035D">
            <w:pPr>
              <w:rPr>
                <w:rStyle w:val="Hyperlink"/>
                <w:rFonts w:cstheme="minorHAnsi"/>
                <w:sz w:val="16"/>
                <w:szCs w:val="16"/>
              </w:rPr>
            </w:pPr>
          </w:p>
          <w:p w:rsidR="0086683C" w:rsidRPr="00F51E39" w:rsidRDefault="0086683C" w:rsidP="0094035D">
            <w:pPr>
              <w:rPr>
                <w:rFonts w:cstheme="minorHAnsi"/>
                <w:sz w:val="16"/>
                <w:szCs w:val="16"/>
                <w:lang w:val="nl-NL"/>
              </w:rPr>
            </w:pPr>
            <w:r w:rsidRPr="00F51E39">
              <w:rPr>
                <w:rFonts w:cstheme="minorHAnsi"/>
                <w:sz w:val="16"/>
                <w:szCs w:val="16"/>
                <w:lang w:val="nl-NL"/>
              </w:rPr>
              <w:t>Derek Merta</w:t>
            </w:r>
          </w:p>
          <w:p w:rsidR="0086683C" w:rsidRPr="0094035D" w:rsidRDefault="00AB033F" w:rsidP="00663E49">
            <w:pPr>
              <w:rPr>
                <w:rFonts w:cstheme="minorHAnsi"/>
                <w:color w:val="0000FF" w:themeColor="hyperlink"/>
                <w:sz w:val="16"/>
                <w:szCs w:val="16"/>
                <w:u w:val="single"/>
                <w:lang w:val="nl-NL"/>
              </w:rPr>
            </w:pPr>
            <w:hyperlink r:id="rId46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nl-NL"/>
                </w:rPr>
                <w:t>dmerta@btutilities.com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nl-NL"/>
              </w:rPr>
              <w:t xml:space="preserve"> 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94035D" w:rsidRPr="00F51E39" w:rsidRDefault="0094035D" w:rsidP="0094035D">
            <w:pPr>
              <w:rPr>
                <w:rFonts w:cstheme="minorHAnsi"/>
                <w:sz w:val="16"/>
                <w:szCs w:val="16"/>
                <w:lang w:val="it-IT"/>
              </w:rPr>
            </w:pPr>
            <w:r w:rsidRPr="00F51E39">
              <w:rPr>
                <w:rFonts w:cstheme="minorHAnsi"/>
                <w:sz w:val="16"/>
                <w:szCs w:val="16"/>
                <w:lang w:val="it-IT"/>
              </w:rPr>
              <w:t>Stephen Copeland</w:t>
            </w:r>
          </w:p>
          <w:p w:rsidR="0086683C" w:rsidRPr="00F51E39" w:rsidRDefault="00AB033F" w:rsidP="0094035D">
            <w:pPr>
              <w:rPr>
                <w:rStyle w:val="Hyperlink"/>
                <w:rFonts w:cstheme="minorHAnsi"/>
                <w:sz w:val="16"/>
                <w:szCs w:val="16"/>
                <w:lang w:val="sv-SE"/>
              </w:rPr>
            </w:pPr>
            <w:hyperlink r:id="rId47" w:history="1">
              <w:r w:rsidR="0094035D" w:rsidRPr="00D43953">
                <w:rPr>
                  <w:rStyle w:val="Hyperlink"/>
                  <w:rFonts w:cstheme="minorHAnsi"/>
                  <w:sz w:val="16"/>
                  <w:szCs w:val="16"/>
                </w:rPr>
                <w:t>scopeland@btutilities.com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sv-SE"/>
              </w:rPr>
              <w:t xml:space="preserve"> </w:t>
            </w:r>
          </w:p>
          <w:p w:rsidR="0086683C" w:rsidRPr="00F51E39" w:rsidRDefault="0086683C" w:rsidP="00663E49">
            <w:pPr>
              <w:rPr>
                <w:rFonts w:cstheme="minorHAnsi"/>
                <w:sz w:val="16"/>
                <w:szCs w:val="16"/>
                <w:u w:val="single"/>
                <w:lang w:val="sv-SE"/>
              </w:rPr>
            </w:pPr>
          </w:p>
          <w:p w:rsidR="0086683C" w:rsidRPr="00F51E39" w:rsidRDefault="0086683C" w:rsidP="00663E49">
            <w:pPr>
              <w:rPr>
                <w:rFonts w:cstheme="minorHAnsi"/>
                <w:sz w:val="16"/>
                <w:szCs w:val="16"/>
                <w:lang w:val="sv-SE"/>
              </w:rPr>
            </w:pPr>
            <w:r w:rsidRPr="00F51E39">
              <w:rPr>
                <w:rFonts w:cstheme="minorHAnsi"/>
                <w:sz w:val="16"/>
                <w:szCs w:val="16"/>
                <w:lang w:val="sv-SE"/>
              </w:rPr>
              <w:t>Derek Merta</w:t>
            </w:r>
          </w:p>
          <w:p w:rsidR="0086683C" w:rsidRPr="00F51E39" w:rsidRDefault="00AB033F" w:rsidP="00663E49">
            <w:pPr>
              <w:rPr>
                <w:rFonts w:cstheme="minorHAnsi"/>
                <w:sz w:val="16"/>
                <w:szCs w:val="16"/>
                <w:lang w:val="sv-SE"/>
              </w:rPr>
            </w:pPr>
            <w:hyperlink r:id="rId48" w:history="1">
              <w:r w:rsidR="0086683C" w:rsidRPr="00F51E39">
                <w:rPr>
                  <w:rStyle w:val="Hyperlink"/>
                  <w:rFonts w:cstheme="minorHAnsi"/>
                  <w:sz w:val="16"/>
                  <w:szCs w:val="16"/>
                  <w:lang w:val="sv-SE"/>
                </w:rPr>
                <w:t>dmerta@btutilities.com</w:t>
              </w:r>
            </w:hyperlink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683C" w:rsidRPr="00F51E39" w:rsidRDefault="0086683C" w:rsidP="00663E49">
            <w:pPr>
              <w:rPr>
                <w:rFonts w:cstheme="minorHAnsi"/>
                <w:sz w:val="16"/>
                <w:szCs w:val="16"/>
                <w:lang w:val="it-IT"/>
              </w:rPr>
            </w:pPr>
            <w:r w:rsidRPr="00F51E39">
              <w:rPr>
                <w:rFonts w:cstheme="minorHAnsi"/>
                <w:sz w:val="16"/>
                <w:szCs w:val="16"/>
                <w:lang w:val="it-IT"/>
              </w:rPr>
              <w:t>Stephen Copeland</w:t>
            </w:r>
          </w:p>
          <w:p w:rsidR="0086683C" w:rsidRPr="00D43953" w:rsidRDefault="00AB033F" w:rsidP="004D5F60">
            <w:pPr>
              <w:rPr>
                <w:rFonts w:cstheme="minorHAnsi"/>
                <w:sz w:val="16"/>
                <w:szCs w:val="16"/>
              </w:rPr>
            </w:pPr>
            <w:hyperlink r:id="rId49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scopeland@btutilities.com</w:t>
              </w:r>
            </w:hyperlink>
          </w:p>
        </w:tc>
      </w:tr>
      <w:tr w:rsidR="00B63375" w:rsidRPr="001B2D4E" w:rsidTr="008A0488">
        <w:trPr>
          <w:trHeight w:val="315"/>
        </w:trPr>
        <w:tc>
          <w:tcPr>
            <w:tcW w:w="1368" w:type="dxa"/>
            <w:hideMark/>
          </w:tcPr>
          <w:p w:rsidR="00B63375" w:rsidRPr="001B2D4E" w:rsidRDefault="00B63375">
            <w:r>
              <w:t>CenterPoint</w:t>
            </w:r>
          </w:p>
        </w:tc>
        <w:tc>
          <w:tcPr>
            <w:tcW w:w="2340" w:type="dxa"/>
            <w:hideMark/>
          </w:tcPr>
          <w:p w:rsidR="00B63375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Manjula Datta-Barua</w:t>
            </w:r>
          </w:p>
          <w:p w:rsidR="00B52DB5" w:rsidRPr="00D43953" w:rsidRDefault="00B52DB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713-207-2752</w:t>
            </w:r>
          </w:p>
          <w:p w:rsidR="00B63375" w:rsidRDefault="00AB033F">
            <w:pPr>
              <w:rPr>
                <w:ins w:id="2" w:author="dnguyen" w:date="2016-07-22T08:20:00Z"/>
                <w:rFonts w:cstheme="minorHAnsi"/>
                <w:sz w:val="16"/>
                <w:szCs w:val="16"/>
              </w:rPr>
            </w:pPr>
            <w:hyperlink r:id="rId50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cnp-spwg@centerpointenergy.com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4027DC" w:rsidRPr="00D43953" w:rsidRDefault="004027D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0" w:type="dxa"/>
            <w:hideMark/>
          </w:tcPr>
          <w:p w:rsidR="00B63375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Brian Clowe</w:t>
            </w:r>
          </w:p>
          <w:p w:rsidR="00B52DB5" w:rsidRPr="00D43953" w:rsidRDefault="00B52DB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713-207-6287</w:t>
            </w:r>
          </w:p>
          <w:p w:rsidR="00B63375" w:rsidRDefault="00AB033F">
            <w:pPr>
              <w:rPr>
                <w:ins w:id="3" w:author="dnguyen" w:date="2016-07-22T08:21:00Z"/>
                <w:rFonts w:cstheme="minorHAnsi"/>
                <w:sz w:val="16"/>
                <w:szCs w:val="16"/>
              </w:rPr>
            </w:pPr>
            <w:hyperlink r:id="rId51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cnp-spwg@centerpointenergy.com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4027DC" w:rsidRPr="00D43953" w:rsidRDefault="004027D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40" w:type="dxa"/>
            <w:hideMark/>
          </w:tcPr>
          <w:p w:rsidR="00B63375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Brian Clowe</w:t>
            </w:r>
          </w:p>
          <w:p w:rsidR="00B52DB5" w:rsidRPr="00D43953" w:rsidRDefault="00B52DB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713-207-6287</w:t>
            </w:r>
          </w:p>
          <w:p w:rsidR="00B63375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52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cnp-spwg@centerpointenergy.com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hideMark/>
          </w:tcPr>
          <w:p w:rsidR="00B63375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Brian Clowe</w:t>
            </w:r>
          </w:p>
          <w:p w:rsidR="00B52DB5" w:rsidRPr="00D43953" w:rsidRDefault="00B52DB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713-207-6287</w:t>
            </w:r>
          </w:p>
          <w:p w:rsidR="00B63375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53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cnp-spwg@centerpointenergy.com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hideMark/>
          </w:tcPr>
          <w:p w:rsidR="00B63375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Brian Clowe</w:t>
            </w:r>
          </w:p>
          <w:p w:rsidR="00B52DB5" w:rsidRPr="00D43953" w:rsidRDefault="00B52DB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713-207-6287</w:t>
            </w:r>
          </w:p>
          <w:p w:rsidR="00B63375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54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cnp-spwg@centerpointenergy.com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B63375" w:rsidRPr="00F51E39" w:rsidTr="008A0488">
        <w:tc>
          <w:tcPr>
            <w:tcW w:w="1368" w:type="dxa"/>
            <w:hideMark/>
          </w:tcPr>
          <w:p w:rsidR="00B63375" w:rsidRDefault="00B63375">
            <w:r w:rsidRPr="001B2D4E">
              <w:t>COCS</w:t>
            </w:r>
          </w:p>
        </w:tc>
        <w:tc>
          <w:tcPr>
            <w:tcW w:w="2340" w:type="dxa"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fi-FI"/>
              </w:rPr>
            </w:pPr>
            <w:r w:rsidRPr="00F51E39">
              <w:rPr>
                <w:rFonts w:cstheme="minorHAnsi"/>
                <w:sz w:val="16"/>
                <w:szCs w:val="16"/>
                <w:lang w:val="fi-FI"/>
              </w:rPr>
              <w:t>Mike Duff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55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mduff@cstx.gov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</w:p>
        </w:tc>
        <w:tc>
          <w:tcPr>
            <w:tcW w:w="2430" w:type="dxa"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fi-FI"/>
              </w:rPr>
            </w:pPr>
            <w:r w:rsidRPr="00F51E39">
              <w:rPr>
                <w:rFonts w:cstheme="minorHAnsi"/>
                <w:sz w:val="16"/>
                <w:szCs w:val="16"/>
                <w:lang w:val="fi-FI"/>
              </w:rPr>
              <w:t>Mike Duff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56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mduff@cstx.gov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</w:p>
        </w:tc>
        <w:tc>
          <w:tcPr>
            <w:tcW w:w="2340" w:type="dxa"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fi-FI"/>
              </w:rPr>
            </w:pPr>
            <w:r w:rsidRPr="00F51E39">
              <w:rPr>
                <w:rFonts w:cstheme="minorHAnsi"/>
                <w:sz w:val="16"/>
                <w:szCs w:val="16"/>
                <w:lang w:val="fi-FI"/>
              </w:rPr>
              <w:t>Mike Duff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57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mduff@cstx.gov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</w:p>
        </w:tc>
        <w:tc>
          <w:tcPr>
            <w:tcW w:w="2430" w:type="dxa"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fi-FI"/>
              </w:rPr>
            </w:pPr>
            <w:r w:rsidRPr="00F51E39">
              <w:rPr>
                <w:rFonts w:cstheme="minorHAnsi"/>
                <w:sz w:val="16"/>
                <w:szCs w:val="16"/>
                <w:lang w:val="fi-FI"/>
              </w:rPr>
              <w:t>Mike Duff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58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mduff@cstx.gov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</w:p>
        </w:tc>
        <w:tc>
          <w:tcPr>
            <w:tcW w:w="2268" w:type="dxa"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fi-FI"/>
              </w:rPr>
            </w:pPr>
            <w:r w:rsidRPr="00F51E39">
              <w:rPr>
                <w:rFonts w:cstheme="minorHAnsi"/>
                <w:sz w:val="16"/>
                <w:szCs w:val="16"/>
                <w:lang w:val="fi-FI"/>
              </w:rPr>
              <w:t>Mike Duff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fi-FI"/>
              </w:rPr>
            </w:pPr>
            <w:hyperlink r:id="rId59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fi-FI"/>
                </w:rPr>
                <w:t>mduff@cstx.gov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fi-FI"/>
              </w:rPr>
              <w:t xml:space="preserve"> </w:t>
            </w:r>
          </w:p>
        </w:tc>
      </w:tr>
      <w:tr w:rsidR="00080AB5" w:rsidRPr="001B2D4E" w:rsidTr="008A0488">
        <w:trPr>
          <w:trHeight w:val="485"/>
        </w:trPr>
        <w:tc>
          <w:tcPr>
            <w:tcW w:w="1368" w:type="dxa"/>
          </w:tcPr>
          <w:p w:rsidR="00080AB5" w:rsidRDefault="00080AB5"/>
        </w:tc>
        <w:tc>
          <w:tcPr>
            <w:tcW w:w="2340" w:type="dxa"/>
          </w:tcPr>
          <w:p w:rsidR="00080AB5" w:rsidRDefault="00080AB5" w:rsidP="00663E4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0" w:type="dxa"/>
          </w:tcPr>
          <w:p w:rsidR="00080AB5" w:rsidRPr="00D43953" w:rsidRDefault="00080AB5" w:rsidP="00663E4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40" w:type="dxa"/>
          </w:tcPr>
          <w:p w:rsidR="00080AB5" w:rsidRPr="00D43953" w:rsidRDefault="00080AB5" w:rsidP="00663E4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0" w:type="dxa"/>
          </w:tcPr>
          <w:p w:rsidR="00080AB5" w:rsidRPr="00F51E39" w:rsidRDefault="00080AB5" w:rsidP="00663E49">
            <w:pPr>
              <w:rPr>
                <w:rFonts w:cstheme="minorHAnsi"/>
                <w:sz w:val="16"/>
                <w:szCs w:val="16"/>
                <w:lang w:val="fr-FR"/>
              </w:rPr>
            </w:pPr>
          </w:p>
        </w:tc>
        <w:tc>
          <w:tcPr>
            <w:tcW w:w="2268" w:type="dxa"/>
          </w:tcPr>
          <w:p w:rsidR="00080AB5" w:rsidRPr="00F51E39" w:rsidRDefault="00080AB5" w:rsidP="00663E49">
            <w:pPr>
              <w:rPr>
                <w:rFonts w:cstheme="minorHAnsi"/>
                <w:sz w:val="16"/>
                <w:szCs w:val="16"/>
                <w:lang w:val="es-ES"/>
              </w:rPr>
            </w:pPr>
          </w:p>
        </w:tc>
      </w:tr>
      <w:tr w:rsidR="00B63375" w:rsidRPr="001B2D4E" w:rsidTr="008A0488">
        <w:trPr>
          <w:trHeight w:val="485"/>
        </w:trPr>
        <w:tc>
          <w:tcPr>
            <w:tcW w:w="1368" w:type="dxa"/>
            <w:hideMark/>
          </w:tcPr>
          <w:p w:rsidR="00B63375" w:rsidRPr="001B2D4E" w:rsidRDefault="00B63375">
            <w:r>
              <w:t>CPS</w:t>
            </w:r>
            <w:r w:rsidRPr="001B2D4E">
              <w:t xml:space="preserve"> Energy</w:t>
            </w:r>
          </w:p>
        </w:tc>
        <w:tc>
          <w:tcPr>
            <w:tcW w:w="2340" w:type="dxa"/>
            <w:hideMark/>
          </w:tcPr>
          <w:p w:rsidR="00B63375" w:rsidRPr="00D43953" w:rsidRDefault="00F21E38" w:rsidP="00663E4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Keith</w:t>
            </w:r>
            <w:r w:rsidR="00B63375" w:rsidRPr="00D43953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Calle</w:t>
            </w:r>
          </w:p>
          <w:p w:rsidR="00B63375" w:rsidRPr="00D43953" w:rsidRDefault="00AB033F" w:rsidP="00A07E15">
            <w:pPr>
              <w:rPr>
                <w:rFonts w:cstheme="minorHAnsi"/>
                <w:sz w:val="16"/>
                <w:szCs w:val="16"/>
              </w:rPr>
            </w:pPr>
            <w:hyperlink r:id="rId60" w:history="1">
              <w:r w:rsidR="00C35027" w:rsidRPr="0015338F">
                <w:rPr>
                  <w:rStyle w:val="Hyperlink"/>
                  <w:rFonts w:cstheme="minorHAnsi"/>
                  <w:sz w:val="16"/>
                  <w:szCs w:val="16"/>
                </w:rPr>
                <w:t>kacalle@cpsenergy.com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hideMark/>
          </w:tcPr>
          <w:p w:rsidR="00B63375" w:rsidRPr="00D43953" w:rsidRDefault="00B63375" w:rsidP="00663E49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Glenn Hargrave</w:t>
            </w:r>
          </w:p>
          <w:p w:rsidR="00B63375" w:rsidRPr="00D43953" w:rsidRDefault="00AB033F" w:rsidP="00663E49">
            <w:pPr>
              <w:rPr>
                <w:rStyle w:val="Hyperlink"/>
                <w:rFonts w:cstheme="minorHAnsi"/>
                <w:sz w:val="16"/>
                <w:szCs w:val="16"/>
              </w:rPr>
            </w:pPr>
            <w:hyperlink r:id="rId61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grhargrave@cpsenergy.com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27534C" w:rsidRDefault="0027534C" w:rsidP="00663E49">
            <w:pPr>
              <w:rPr>
                <w:rFonts w:cstheme="minorHAnsi"/>
                <w:sz w:val="16"/>
                <w:szCs w:val="16"/>
                <w:u w:val="single"/>
              </w:rPr>
            </w:pPr>
          </w:p>
          <w:p w:rsidR="00B63375" w:rsidRDefault="0027534C" w:rsidP="00663E49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62" w:history="1">
              <w:r w:rsidRPr="003863A1">
                <w:rPr>
                  <w:rStyle w:val="Hyperlink"/>
                  <w:rFonts w:cstheme="minorHAnsi"/>
                  <w:sz w:val="16"/>
                  <w:szCs w:val="16"/>
                </w:rPr>
                <w:t>SysProtEng@cpsenergy.com</w:t>
              </w:r>
            </w:hyperlink>
          </w:p>
          <w:p w:rsidR="0027534C" w:rsidRPr="00D43953" w:rsidRDefault="0027534C" w:rsidP="00663E49">
            <w:pPr>
              <w:rPr>
                <w:rFonts w:cstheme="minorHAnsi"/>
                <w:sz w:val="16"/>
                <w:szCs w:val="16"/>
                <w:u w:val="single"/>
              </w:rPr>
            </w:pPr>
          </w:p>
          <w:p w:rsidR="00B63375" w:rsidRDefault="0002171C" w:rsidP="003D0F9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Keith Calle</w:t>
            </w:r>
          </w:p>
          <w:p w:rsidR="0002171C" w:rsidRPr="00D43953" w:rsidRDefault="00AB033F" w:rsidP="003D0F9E">
            <w:pPr>
              <w:rPr>
                <w:rFonts w:cstheme="minorHAnsi"/>
                <w:sz w:val="16"/>
                <w:szCs w:val="16"/>
              </w:rPr>
            </w:pPr>
            <w:hyperlink r:id="rId63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KACalle@cpsenergy.com</w:t>
              </w:r>
            </w:hyperlink>
          </w:p>
        </w:tc>
        <w:tc>
          <w:tcPr>
            <w:tcW w:w="2340" w:type="dxa"/>
            <w:hideMark/>
          </w:tcPr>
          <w:p w:rsidR="00B63375" w:rsidRPr="00D43953" w:rsidRDefault="00B63375" w:rsidP="00663E49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Glenn Hargrave</w:t>
            </w:r>
          </w:p>
          <w:p w:rsidR="00B63375" w:rsidRPr="00D43953" w:rsidRDefault="00AB033F" w:rsidP="00663E49">
            <w:pPr>
              <w:rPr>
                <w:rStyle w:val="Hyperlink"/>
                <w:rFonts w:cstheme="minorHAnsi"/>
                <w:sz w:val="16"/>
                <w:szCs w:val="16"/>
              </w:rPr>
            </w:pPr>
            <w:hyperlink r:id="rId64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grhargrave@cpsenergy.com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8C38CD" w:rsidRDefault="008C38CD" w:rsidP="007773BE">
            <w:pPr>
              <w:rPr>
                <w:rFonts w:cstheme="minorHAnsi"/>
                <w:sz w:val="16"/>
                <w:szCs w:val="16"/>
              </w:rPr>
            </w:pPr>
          </w:p>
          <w:p w:rsidR="0027534C" w:rsidRDefault="0027534C" w:rsidP="0027534C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65" w:history="1">
              <w:r w:rsidRPr="003863A1">
                <w:rPr>
                  <w:rStyle w:val="Hyperlink"/>
                  <w:rFonts w:cstheme="minorHAnsi"/>
                  <w:sz w:val="16"/>
                  <w:szCs w:val="16"/>
                </w:rPr>
                <w:t>SysProtEng@cpsenergy.com</w:t>
              </w:r>
            </w:hyperlink>
          </w:p>
          <w:p w:rsidR="0027534C" w:rsidRDefault="0027534C" w:rsidP="007773BE">
            <w:pPr>
              <w:rPr>
                <w:rFonts w:cstheme="minorHAnsi"/>
                <w:sz w:val="16"/>
                <w:szCs w:val="16"/>
              </w:rPr>
            </w:pPr>
          </w:p>
          <w:p w:rsidR="007773BE" w:rsidRDefault="007773BE" w:rsidP="007773B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Keith Calle</w:t>
            </w:r>
          </w:p>
          <w:p w:rsidR="00B63375" w:rsidRPr="00D43953" w:rsidRDefault="00AB033F" w:rsidP="007773BE">
            <w:pPr>
              <w:rPr>
                <w:rFonts w:cstheme="minorHAnsi"/>
                <w:sz w:val="16"/>
                <w:szCs w:val="16"/>
              </w:rPr>
            </w:pPr>
            <w:hyperlink r:id="rId66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KACalle@cpsenergy.com</w:t>
              </w:r>
            </w:hyperlink>
          </w:p>
        </w:tc>
        <w:tc>
          <w:tcPr>
            <w:tcW w:w="2430" w:type="dxa"/>
            <w:hideMark/>
          </w:tcPr>
          <w:p w:rsidR="00B63375" w:rsidRPr="00F51E39" w:rsidRDefault="00B63375" w:rsidP="00663E49">
            <w:pPr>
              <w:rPr>
                <w:rFonts w:cstheme="minorHAnsi"/>
                <w:sz w:val="16"/>
                <w:szCs w:val="16"/>
                <w:lang w:val="fr-FR"/>
              </w:rPr>
            </w:pPr>
            <w:proofErr w:type="spellStart"/>
            <w:r w:rsidRPr="00F51E39">
              <w:rPr>
                <w:rFonts w:cstheme="minorHAnsi"/>
                <w:sz w:val="16"/>
                <w:szCs w:val="16"/>
                <w:lang w:val="fr-FR"/>
              </w:rPr>
              <w:t>Trieu</w:t>
            </w:r>
            <w:proofErr w:type="spellEnd"/>
            <w:r w:rsidRPr="00F51E39">
              <w:rPr>
                <w:rFonts w:cstheme="minorHAnsi"/>
                <w:sz w:val="16"/>
                <w:szCs w:val="16"/>
                <w:lang w:val="fr-FR"/>
              </w:rPr>
              <w:t xml:space="preserve"> Vo (Manager – Transmission Planning)</w:t>
            </w:r>
          </w:p>
          <w:p w:rsidR="00B63375" w:rsidRPr="00F51E39" w:rsidRDefault="00AB033F" w:rsidP="00663E49">
            <w:pPr>
              <w:rPr>
                <w:rFonts w:cstheme="minorHAnsi"/>
                <w:sz w:val="16"/>
                <w:szCs w:val="16"/>
                <w:u w:val="single"/>
                <w:lang w:val="fr-FR"/>
              </w:rPr>
            </w:pPr>
            <w:hyperlink r:id="rId67" w:history="1">
              <w:r w:rsidR="00B63375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tvo@cps-ems.com</w:t>
              </w:r>
            </w:hyperlink>
          </w:p>
          <w:p w:rsidR="00B63375" w:rsidRPr="00F51E39" w:rsidRDefault="00B63375" w:rsidP="0068352F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 </w:t>
            </w:r>
          </w:p>
        </w:tc>
        <w:tc>
          <w:tcPr>
            <w:tcW w:w="2268" w:type="dxa"/>
            <w:hideMark/>
          </w:tcPr>
          <w:p w:rsidR="00B63375" w:rsidRPr="00F51E39" w:rsidRDefault="00B63375" w:rsidP="00663E49">
            <w:pPr>
              <w:rPr>
                <w:rFonts w:cstheme="minorHAnsi"/>
                <w:sz w:val="16"/>
                <w:szCs w:val="16"/>
                <w:lang w:val="es-ES"/>
              </w:rPr>
            </w:pPr>
            <w:r w:rsidRPr="00F51E39">
              <w:rPr>
                <w:rFonts w:cstheme="minorHAnsi"/>
                <w:sz w:val="16"/>
                <w:szCs w:val="16"/>
                <w:lang w:val="es-ES"/>
              </w:rPr>
              <w:t>Glenn Hargrave</w:t>
            </w:r>
          </w:p>
          <w:p w:rsidR="00B63375" w:rsidRPr="00F51E39" w:rsidRDefault="00AB033F" w:rsidP="00663E49">
            <w:pPr>
              <w:rPr>
                <w:rStyle w:val="Hyperlink"/>
                <w:rFonts w:cstheme="minorHAnsi"/>
                <w:sz w:val="16"/>
                <w:szCs w:val="16"/>
                <w:lang w:val="es-ES"/>
              </w:rPr>
            </w:pPr>
            <w:hyperlink r:id="rId68" w:history="1">
              <w:r w:rsidR="00B63375" w:rsidRPr="00F51E39">
                <w:rPr>
                  <w:rStyle w:val="Hyperlink"/>
                  <w:rFonts w:cstheme="minorHAnsi"/>
                  <w:sz w:val="16"/>
                  <w:szCs w:val="16"/>
                  <w:lang w:val="es-ES"/>
                </w:rPr>
                <w:t>grhargrave@cpsenergy.com</w:t>
              </w:r>
            </w:hyperlink>
          </w:p>
          <w:p w:rsidR="008C38CD" w:rsidRDefault="008C38CD" w:rsidP="00663E49">
            <w:pPr>
              <w:rPr>
                <w:rFonts w:cstheme="minorHAnsi"/>
                <w:sz w:val="16"/>
                <w:szCs w:val="16"/>
                <w:lang w:val="es-ES"/>
              </w:rPr>
            </w:pPr>
          </w:p>
          <w:p w:rsidR="0027534C" w:rsidRDefault="0027534C" w:rsidP="0027534C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69" w:history="1">
              <w:r w:rsidRPr="003863A1">
                <w:rPr>
                  <w:rStyle w:val="Hyperlink"/>
                  <w:rFonts w:cstheme="minorHAnsi"/>
                  <w:sz w:val="16"/>
                  <w:szCs w:val="16"/>
                </w:rPr>
                <w:t>SysProtEng@cpsenergy.com</w:t>
              </w:r>
            </w:hyperlink>
          </w:p>
          <w:p w:rsidR="0027534C" w:rsidRPr="00F51E39" w:rsidRDefault="0027534C" w:rsidP="00663E49">
            <w:pPr>
              <w:rPr>
                <w:rFonts w:cstheme="minorHAnsi"/>
                <w:sz w:val="16"/>
                <w:szCs w:val="16"/>
                <w:lang w:val="es-ES"/>
              </w:rPr>
            </w:pPr>
          </w:p>
          <w:p w:rsidR="00B63375" w:rsidRPr="00F51E39" w:rsidRDefault="0002171C" w:rsidP="00663E49">
            <w:pPr>
              <w:rPr>
                <w:rFonts w:cstheme="minorHAnsi"/>
                <w:sz w:val="16"/>
                <w:szCs w:val="16"/>
                <w:lang w:val="es-ES"/>
              </w:rPr>
            </w:pPr>
            <w:r w:rsidRPr="00F51E39">
              <w:rPr>
                <w:rFonts w:cstheme="minorHAnsi"/>
                <w:sz w:val="16"/>
                <w:szCs w:val="16"/>
                <w:lang w:val="es-ES"/>
              </w:rPr>
              <w:t>Keith Calle</w:t>
            </w:r>
          </w:p>
          <w:p w:rsidR="00B63375" w:rsidRPr="00D43953" w:rsidRDefault="00AB033F" w:rsidP="0002171C">
            <w:pPr>
              <w:rPr>
                <w:rFonts w:cstheme="minorHAnsi"/>
                <w:sz w:val="16"/>
                <w:szCs w:val="16"/>
              </w:rPr>
            </w:pPr>
            <w:hyperlink r:id="rId70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KACalle@cpsenergy.com</w:t>
              </w:r>
            </w:hyperlink>
          </w:p>
        </w:tc>
      </w:tr>
      <w:tr w:rsidR="00B63375" w:rsidRPr="001B2D4E" w:rsidTr="008A0488">
        <w:trPr>
          <w:trHeight w:val="315"/>
        </w:trPr>
        <w:tc>
          <w:tcPr>
            <w:tcW w:w="1368" w:type="dxa"/>
            <w:hideMark/>
          </w:tcPr>
          <w:p w:rsidR="00B63375" w:rsidRPr="008C38CD" w:rsidRDefault="008C38CD" w:rsidP="00663E49">
            <w:pPr>
              <w:rPr>
                <w:szCs w:val="20"/>
              </w:rPr>
            </w:pPr>
            <w:r w:rsidRPr="008C38CD">
              <w:rPr>
                <w:szCs w:val="20"/>
              </w:rPr>
              <w:t>CTT</w:t>
            </w:r>
          </w:p>
        </w:tc>
        <w:tc>
          <w:tcPr>
            <w:tcW w:w="2340" w:type="dxa"/>
            <w:hideMark/>
          </w:tcPr>
          <w:p w:rsidR="00322494" w:rsidRPr="00D43953" w:rsidRDefault="00322494" w:rsidP="0032249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D43953">
              <w:rPr>
                <w:rFonts w:cstheme="minorHAnsi"/>
                <w:color w:val="000000"/>
                <w:sz w:val="16"/>
                <w:szCs w:val="16"/>
              </w:rPr>
              <w:t>Timothy Cook</w:t>
            </w:r>
          </w:p>
          <w:p w:rsidR="00B63375" w:rsidRPr="00D43953" w:rsidRDefault="00AB033F" w:rsidP="00663E49">
            <w:pPr>
              <w:rPr>
                <w:rFonts w:cstheme="minorHAnsi"/>
                <w:color w:val="000000"/>
                <w:sz w:val="16"/>
                <w:szCs w:val="16"/>
              </w:rPr>
            </w:pPr>
            <w:hyperlink r:id="rId71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tcook@lspower.com</w:t>
              </w:r>
            </w:hyperlink>
          </w:p>
        </w:tc>
        <w:tc>
          <w:tcPr>
            <w:tcW w:w="2430" w:type="dxa"/>
            <w:hideMark/>
          </w:tcPr>
          <w:p w:rsidR="00322494" w:rsidRPr="00D43953" w:rsidRDefault="00322494" w:rsidP="0032249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D43953">
              <w:rPr>
                <w:rFonts w:cstheme="minorHAnsi"/>
                <w:color w:val="000000"/>
                <w:sz w:val="16"/>
                <w:szCs w:val="16"/>
              </w:rPr>
              <w:t>Timothy Cook</w:t>
            </w:r>
          </w:p>
          <w:p w:rsidR="00B63375" w:rsidRPr="00D43953" w:rsidRDefault="00AB033F" w:rsidP="00663E49">
            <w:pPr>
              <w:rPr>
                <w:rFonts w:cstheme="minorHAnsi"/>
                <w:color w:val="000000"/>
                <w:sz w:val="16"/>
                <w:szCs w:val="16"/>
              </w:rPr>
            </w:pPr>
            <w:hyperlink r:id="rId72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tcook@lspower.com</w:t>
              </w:r>
            </w:hyperlink>
          </w:p>
        </w:tc>
        <w:tc>
          <w:tcPr>
            <w:tcW w:w="2340" w:type="dxa"/>
            <w:hideMark/>
          </w:tcPr>
          <w:p w:rsidR="00322494" w:rsidRPr="00D43953" w:rsidRDefault="00322494" w:rsidP="0032249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D43953">
              <w:rPr>
                <w:rFonts w:cstheme="minorHAnsi"/>
                <w:color w:val="000000"/>
                <w:sz w:val="16"/>
                <w:szCs w:val="16"/>
              </w:rPr>
              <w:t>Timothy Cook</w:t>
            </w:r>
          </w:p>
          <w:p w:rsidR="00B63375" w:rsidRPr="00D43953" w:rsidRDefault="00AB033F" w:rsidP="00663E49">
            <w:pPr>
              <w:rPr>
                <w:rFonts w:cstheme="minorHAnsi"/>
                <w:color w:val="000000"/>
                <w:sz w:val="16"/>
                <w:szCs w:val="16"/>
              </w:rPr>
            </w:pPr>
            <w:hyperlink r:id="rId73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tcook@lspower.com</w:t>
              </w:r>
            </w:hyperlink>
          </w:p>
        </w:tc>
        <w:tc>
          <w:tcPr>
            <w:tcW w:w="2430" w:type="dxa"/>
            <w:hideMark/>
          </w:tcPr>
          <w:p w:rsidR="00080AB5" w:rsidRPr="00D43953" w:rsidRDefault="00080AB5" w:rsidP="00080AB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D43953">
              <w:rPr>
                <w:rFonts w:cstheme="minorHAnsi"/>
                <w:color w:val="000000"/>
                <w:sz w:val="16"/>
                <w:szCs w:val="16"/>
              </w:rPr>
              <w:t>Timothy Cook</w:t>
            </w:r>
          </w:p>
          <w:p w:rsidR="00B63375" w:rsidRPr="00F51E39" w:rsidRDefault="00AB033F" w:rsidP="00080AB5">
            <w:pPr>
              <w:rPr>
                <w:rFonts w:cstheme="minorHAnsi"/>
                <w:color w:val="000000"/>
                <w:sz w:val="16"/>
                <w:szCs w:val="16"/>
                <w:lang w:val="fi-FI"/>
              </w:rPr>
            </w:pPr>
            <w:hyperlink r:id="rId74" w:history="1">
              <w:r w:rsidR="00080AB5" w:rsidRPr="009C30C1">
                <w:rPr>
                  <w:rStyle w:val="Hyperlink"/>
                  <w:rFonts w:cstheme="minorHAnsi"/>
                  <w:sz w:val="16"/>
                  <w:szCs w:val="16"/>
                </w:rPr>
                <w:t>tcook@lspower.com</w:t>
              </w:r>
            </w:hyperlink>
          </w:p>
        </w:tc>
        <w:tc>
          <w:tcPr>
            <w:tcW w:w="2268" w:type="dxa"/>
            <w:hideMark/>
          </w:tcPr>
          <w:p w:rsidR="00322494" w:rsidRPr="00D43953" w:rsidRDefault="00322494" w:rsidP="0032249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D43953">
              <w:rPr>
                <w:rFonts w:cstheme="minorHAnsi"/>
                <w:color w:val="000000"/>
                <w:sz w:val="16"/>
                <w:szCs w:val="16"/>
              </w:rPr>
              <w:t>Timothy Cook</w:t>
            </w:r>
          </w:p>
          <w:p w:rsidR="00B63375" w:rsidRPr="00D43953" w:rsidRDefault="00AB033F" w:rsidP="00663E49">
            <w:pPr>
              <w:rPr>
                <w:rFonts w:cstheme="minorHAnsi"/>
                <w:color w:val="000000"/>
                <w:sz w:val="16"/>
                <w:szCs w:val="16"/>
              </w:rPr>
            </w:pPr>
            <w:hyperlink r:id="rId75" w:history="1">
              <w:r w:rsidR="00322494" w:rsidRPr="00D43953">
                <w:rPr>
                  <w:rStyle w:val="Hyperlink"/>
                  <w:rFonts w:cstheme="minorHAnsi"/>
                  <w:sz w:val="16"/>
                  <w:szCs w:val="16"/>
                </w:rPr>
                <w:t>tcook@lspower.com</w:t>
              </w:r>
            </w:hyperlink>
          </w:p>
        </w:tc>
      </w:tr>
      <w:tr w:rsidR="00B63375" w:rsidRPr="001B2D4E" w:rsidTr="008A0488">
        <w:trPr>
          <w:trHeight w:val="315"/>
        </w:trPr>
        <w:tc>
          <w:tcPr>
            <w:tcW w:w="1368" w:type="dxa"/>
            <w:hideMark/>
          </w:tcPr>
          <w:p w:rsidR="00B63375" w:rsidRPr="001B2D4E" w:rsidRDefault="00B63375">
            <w:r w:rsidRPr="001B2D4E">
              <w:t>Denton</w:t>
            </w:r>
          </w:p>
        </w:tc>
        <w:tc>
          <w:tcPr>
            <w:tcW w:w="234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Chuck Sears</w:t>
            </w:r>
          </w:p>
          <w:p w:rsidR="00B63375" w:rsidRPr="00D43953" w:rsidRDefault="00AB033F" w:rsidP="008C38CD">
            <w:pPr>
              <w:rPr>
                <w:rFonts w:cstheme="minorHAnsi"/>
                <w:sz w:val="16"/>
                <w:szCs w:val="16"/>
              </w:rPr>
            </w:pPr>
            <w:hyperlink r:id="rId76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Chuck.sears@cityofdenton.com</w:t>
              </w:r>
            </w:hyperlink>
          </w:p>
        </w:tc>
        <w:tc>
          <w:tcPr>
            <w:tcW w:w="243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Chuck Sears</w:t>
            </w:r>
          </w:p>
          <w:p w:rsidR="00B63375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77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Chuck.sears@cityofdenton.com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Chuck Sears</w:t>
            </w:r>
          </w:p>
          <w:p w:rsidR="00B63375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78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Chuck.sears@cityofdenton.com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Chuck Sears</w:t>
            </w:r>
          </w:p>
          <w:p w:rsidR="00B63375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79" w:history="1">
              <w:r w:rsidR="00B63375" w:rsidRPr="00D43953">
                <w:rPr>
                  <w:rStyle w:val="Hyperlink"/>
                  <w:rFonts w:cstheme="minorHAnsi"/>
                  <w:sz w:val="16"/>
                  <w:szCs w:val="16"/>
                </w:rPr>
                <w:t>Chuck.sears@cityofdenton.com</w:t>
              </w:r>
            </w:hyperlink>
          </w:p>
        </w:tc>
        <w:tc>
          <w:tcPr>
            <w:tcW w:w="2268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Chuck Sears</w:t>
            </w:r>
          </w:p>
          <w:p w:rsidR="00B63375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80" w:history="1">
              <w:r w:rsidR="00B63375" w:rsidRPr="00D43953">
                <w:rPr>
                  <w:rStyle w:val="Hyperlink"/>
                  <w:rFonts w:cstheme="minorHAnsi"/>
                  <w:sz w:val="16"/>
                  <w:szCs w:val="16"/>
                </w:rPr>
                <w:t>Chuck.sears@cityofdenton.com</w:t>
              </w:r>
            </w:hyperlink>
          </w:p>
        </w:tc>
      </w:tr>
      <w:tr w:rsidR="00B63375" w:rsidRPr="00F51E39" w:rsidTr="008A0488">
        <w:trPr>
          <w:trHeight w:val="422"/>
        </w:trPr>
        <w:tc>
          <w:tcPr>
            <w:tcW w:w="1368" w:type="dxa"/>
            <w:hideMark/>
          </w:tcPr>
          <w:p w:rsidR="00B63375" w:rsidRPr="001B2D4E" w:rsidRDefault="00B63375">
            <w:r>
              <w:t>Garland</w:t>
            </w:r>
          </w:p>
        </w:tc>
        <w:tc>
          <w:tcPr>
            <w:tcW w:w="234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 xml:space="preserve">Paul </w:t>
            </w:r>
            <w:proofErr w:type="spellStart"/>
            <w:r w:rsidRPr="00D43953">
              <w:rPr>
                <w:rFonts w:cstheme="minorHAnsi"/>
                <w:sz w:val="16"/>
                <w:szCs w:val="16"/>
              </w:rPr>
              <w:t>Ricciardi</w:t>
            </w:r>
            <w:proofErr w:type="spellEnd"/>
          </w:p>
          <w:p w:rsidR="00B63375" w:rsidRDefault="00001787" w:rsidP="002776F5">
            <w:pPr>
              <w:rPr>
                <w:rStyle w:val="Hyperlink"/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fldChar w:fldCharType="begin"/>
            </w:r>
            <w:r>
              <w:rPr>
                <w:rFonts w:cstheme="minorHAnsi"/>
                <w:sz w:val="16"/>
                <w:szCs w:val="16"/>
              </w:rPr>
              <w:instrText xml:space="preserve"> HYPERLINK "mailto:</w:instrText>
            </w:r>
            <w:r w:rsidRPr="00001787">
              <w:rPr>
                <w:rFonts w:cstheme="minorHAnsi"/>
                <w:sz w:val="16"/>
                <w:szCs w:val="16"/>
              </w:rPr>
              <w:instrText>pricciardi@gpltexas.org</w:instrText>
            </w:r>
            <w:r>
              <w:rPr>
                <w:rFonts w:cstheme="minorHAnsi"/>
                <w:sz w:val="16"/>
                <w:szCs w:val="16"/>
              </w:rPr>
              <w:instrText xml:space="preserve">" </w:instrText>
            </w:r>
            <w:r>
              <w:rPr>
                <w:rFonts w:cstheme="minorHAnsi"/>
                <w:sz w:val="16"/>
                <w:szCs w:val="16"/>
              </w:rPr>
              <w:fldChar w:fldCharType="separate"/>
            </w:r>
            <w:r w:rsidRPr="00001787">
              <w:rPr>
                <w:rStyle w:val="Hyperlink"/>
                <w:rFonts w:cstheme="minorHAnsi"/>
                <w:sz w:val="16"/>
                <w:szCs w:val="16"/>
              </w:rPr>
              <w:t>pricciardi@</w:t>
            </w:r>
            <w:ins w:id="4" w:author="AEP" w:date="2016-09-12T15:40:00Z">
              <w:r w:rsidRPr="00001787">
                <w:rPr>
                  <w:rStyle w:val="Hyperlink"/>
                  <w:rFonts w:cstheme="minorHAnsi"/>
                  <w:sz w:val="16"/>
                  <w:szCs w:val="16"/>
                </w:rPr>
                <w:t>gpltexas.</w:t>
              </w:r>
            </w:ins>
            <w:r w:rsidRPr="00001787">
              <w:rPr>
                <w:rStyle w:val="Hyperlink"/>
                <w:rFonts w:cstheme="minorHAnsi"/>
                <w:sz w:val="16"/>
                <w:szCs w:val="16"/>
              </w:rPr>
              <w:t>org</w:t>
            </w:r>
            <w:ins w:id="5" w:author="AEP" w:date="2016-09-12T15:40:00Z">
              <w:r>
                <w:rPr>
                  <w:rFonts w:cstheme="minorHAnsi"/>
                  <w:sz w:val="16"/>
                  <w:szCs w:val="16"/>
                </w:rPr>
                <w:fldChar w:fldCharType="end"/>
              </w:r>
            </w:ins>
          </w:p>
          <w:p w:rsidR="00001787" w:rsidRPr="00001787" w:rsidRDefault="00001787" w:rsidP="002776F5">
            <w:pPr>
              <w:rPr>
                <w:rFonts w:cstheme="minorHAnsi"/>
                <w:sz w:val="16"/>
                <w:szCs w:val="16"/>
              </w:rPr>
            </w:pPr>
            <w:r w:rsidRPr="00001787">
              <w:rPr>
                <w:rStyle w:val="Hyperlink"/>
                <w:color w:val="auto"/>
                <w:sz w:val="16"/>
                <w:szCs w:val="16"/>
                <w:u w:val="none"/>
              </w:rPr>
              <w:t>(972) 205-3476</w:t>
            </w:r>
          </w:p>
        </w:tc>
        <w:tc>
          <w:tcPr>
            <w:tcW w:w="243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 xml:space="preserve">Paul </w:t>
            </w:r>
            <w:proofErr w:type="spellStart"/>
            <w:r w:rsidRPr="00D43953">
              <w:rPr>
                <w:rFonts w:cstheme="minorHAnsi"/>
                <w:sz w:val="16"/>
                <w:szCs w:val="16"/>
              </w:rPr>
              <w:t>Ricciardi</w:t>
            </w:r>
            <w:proofErr w:type="spellEnd"/>
          </w:p>
          <w:p w:rsidR="00B63375" w:rsidRDefault="00001787" w:rsidP="00395F1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fldChar w:fldCharType="begin"/>
            </w:r>
            <w:r>
              <w:rPr>
                <w:rFonts w:cstheme="minorHAnsi"/>
                <w:sz w:val="16"/>
                <w:szCs w:val="16"/>
              </w:rPr>
              <w:instrText xml:space="preserve"> HYPERLINK "mailto:</w:instrText>
            </w:r>
            <w:r w:rsidRPr="00001787">
              <w:rPr>
                <w:rFonts w:cstheme="minorHAnsi"/>
                <w:sz w:val="16"/>
                <w:szCs w:val="16"/>
              </w:rPr>
              <w:instrText>pricciardi@gpltexas.org</w:instrText>
            </w:r>
            <w:r>
              <w:rPr>
                <w:rFonts w:cstheme="minorHAnsi"/>
                <w:sz w:val="16"/>
                <w:szCs w:val="16"/>
              </w:rPr>
              <w:instrText xml:space="preserve">" </w:instrText>
            </w:r>
            <w:r>
              <w:rPr>
                <w:rFonts w:cstheme="minorHAnsi"/>
                <w:sz w:val="16"/>
                <w:szCs w:val="16"/>
              </w:rPr>
              <w:fldChar w:fldCharType="separate"/>
            </w:r>
            <w:r w:rsidRPr="00001787">
              <w:rPr>
                <w:rStyle w:val="Hyperlink"/>
                <w:rFonts w:cstheme="minorHAnsi"/>
                <w:sz w:val="16"/>
                <w:szCs w:val="16"/>
              </w:rPr>
              <w:t>pricciardi@</w:t>
            </w:r>
            <w:ins w:id="6" w:author="AEP" w:date="2016-09-12T15:40:00Z">
              <w:r w:rsidRPr="00001787">
                <w:rPr>
                  <w:rStyle w:val="Hyperlink"/>
                  <w:rFonts w:cstheme="minorHAnsi"/>
                  <w:sz w:val="16"/>
                  <w:szCs w:val="16"/>
                </w:rPr>
                <w:t>gpltexas</w:t>
              </w:r>
            </w:ins>
            <w:r w:rsidRPr="00001787">
              <w:rPr>
                <w:rStyle w:val="Hyperlink"/>
                <w:rFonts w:cstheme="minorHAnsi"/>
                <w:sz w:val="16"/>
                <w:szCs w:val="16"/>
              </w:rPr>
              <w:t>.org</w:t>
            </w:r>
            <w:ins w:id="7" w:author="AEP" w:date="2016-09-12T15:40:00Z">
              <w:r>
                <w:rPr>
                  <w:rFonts w:cstheme="minorHAnsi"/>
                  <w:sz w:val="16"/>
                  <w:szCs w:val="16"/>
                </w:rPr>
                <w:fldChar w:fldCharType="end"/>
              </w:r>
            </w:ins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001787" w:rsidRPr="00D43953" w:rsidRDefault="00001787" w:rsidP="00395F1B">
            <w:pPr>
              <w:rPr>
                <w:rFonts w:cstheme="minorHAnsi"/>
                <w:sz w:val="16"/>
                <w:szCs w:val="16"/>
              </w:rPr>
            </w:pPr>
            <w:r w:rsidRPr="00001787">
              <w:rPr>
                <w:rStyle w:val="Hyperlink"/>
                <w:color w:val="auto"/>
                <w:sz w:val="16"/>
                <w:szCs w:val="16"/>
                <w:u w:val="none"/>
              </w:rPr>
              <w:t>(972) 205-3476</w:t>
            </w:r>
          </w:p>
        </w:tc>
        <w:tc>
          <w:tcPr>
            <w:tcW w:w="234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Danh Huynh</w:t>
            </w:r>
          </w:p>
          <w:p w:rsidR="00B63375" w:rsidRDefault="000740D3" w:rsidP="003F2BA5">
            <w:pPr>
              <w:rPr>
                <w:rFonts w:cstheme="minorHAnsi"/>
                <w:sz w:val="16"/>
                <w:szCs w:val="16"/>
              </w:rPr>
            </w:pPr>
            <w:r>
              <w:fldChar w:fldCharType="begin"/>
            </w:r>
            <w:r>
              <w:instrText xml:space="preserve"> HYPERLINK "mailto:dhuynh@garlandpower-light.org" </w:instrText>
            </w:r>
            <w:r>
              <w:fldChar w:fldCharType="separate"/>
            </w:r>
            <w:proofErr w:type="spellStart"/>
            <w:r w:rsidR="008C38CD" w:rsidRPr="009C30C1">
              <w:rPr>
                <w:rStyle w:val="Hyperlink"/>
                <w:rFonts w:cstheme="minorHAnsi"/>
                <w:sz w:val="16"/>
                <w:szCs w:val="16"/>
              </w:rPr>
              <w:t>dhuynh</w:t>
            </w:r>
            <w:proofErr w:type="spellEnd"/>
            <w:r w:rsidR="008C38CD" w:rsidRPr="009C30C1">
              <w:rPr>
                <w:rStyle w:val="Hyperlink"/>
                <w:rFonts w:cstheme="minorHAnsi"/>
                <w:sz w:val="16"/>
                <w:szCs w:val="16"/>
              </w:rPr>
              <w:t>@</w:t>
            </w:r>
            <w:ins w:id="8" w:author="AEP" w:date="2016-09-12T15:41:00Z">
              <w:r w:rsidR="00001787" w:rsidRPr="00001787">
                <w:t xml:space="preserve"> </w:t>
              </w:r>
              <w:r w:rsidR="00001787" w:rsidRPr="00001787">
                <w:rPr>
                  <w:rStyle w:val="Hyperlink"/>
                  <w:rFonts w:cstheme="minorHAnsi"/>
                  <w:sz w:val="16"/>
                  <w:szCs w:val="16"/>
                </w:rPr>
                <w:t>gpltexas.org</w:t>
              </w:r>
              <w:r w:rsidR="00001787" w:rsidRPr="00001787" w:rsidDel="00001787">
                <w:rPr>
                  <w:rStyle w:val="Hyperlink"/>
                  <w:rFonts w:cstheme="minorHAnsi"/>
                  <w:sz w:val="16"/>
                  <w:szCs w:val="16"/>
                </w:rPr>
                <w:t xml:space="preserve"> </w:t>
              </w:r>
            </w:ins>
            <w:r>
              <w:rPr>
                <w:rStyle w:val="Hyperlink"/>
                <w:rFonts w:cstheme="minorHAnsi"/>
                <w:sz w:val="16"/>
                <w:szCs w:val="16"/>
              </w:rPr>
              <w:fldChar w:fldCharType="end"/>
            </w:r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001787" w:rsidRPr="00D43953" w:rsidRDefault="00001787" w:rsidP="00001787">
            <w:pPr>
              <w:rPr>
                <w:rFonts w:cstheme="minorHAnsi"/>
                <w:sz w:val="16"/>
                <w:szCs w:val="16"/>
              </w:rPr>
            </w:pPr>
            <w:r w:rsidRPr="00001787">
              <w:rPr>
                <w:rStyle w:val="Hyperlink"/>
                <w:color w:val="auto"/>
                <w:sz w:val="16"/>
                <w:szCs w:val="16"/>
                <w:u w:val="none"/>
              </w:rPr>
              <w:t>(972) 205-3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>82</w:t>
            </w:r>
            <w:r w:rsidRPr="00001787">
              <w:rPr>
                <w:rStyle w:val="Hyperlink"/>
                <w:color w:val="auto"/>
                <w:sz w:val="16"/>
                <w:szCs w:val="16"/>
                <w:u w:val="none"/>
              </w:rPr>
              <w:t>6</w:t>
            </w:r>
          </w:p>
        </w:tc>
        <w:tc>
          <w:tcPr>
            <w:tcW w:w="243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Danh Huynh</w:t>
            </w:r>
          </w:p>
          <w:p w:rsidR="00B63375" w:rsidRDefault="000740D3" w:rsidP="004B2A09">
            <w:pPr>
              <w:rPr>
                <w:rFonts w:cstheme="minorHAnsi"/>
                <w:sz w:val="16"/>
                <w:szCs w:val="16"/>
              </w:rPr>
            </w:pPr>
            <w:r>
              <w:fldChar w:fldCharType="begin"/>
            </w:r>
            <w:r>
              <w:instrText xml:space="preserve"> HYPERLINK "mailto:dhuynh@garlandpower-light.org" </w:instrText>
            </w:r>
            <w:r>
              <w:fldChar w:fldCharType="separate"/>
            </w:r>
            <w:proofErr w:type="spellStart"/>
            <w:r w:rsidR="008C38CD" w:rsidRPr="009C30C1">
              <w:rPr>
                <w:rStyle w:val="Hyperlink"/>
                <w:rFonts w:cstheme="minorHAnsi"/>
                <w:sz w:val="16"/>
                <w:szCs w:val="16"/>
              </w:rPr>
              <w:t>dhuynh</w:t>
            </w:r>
            <w:proofErr w:type="spellEnd"/>
            <w:r w:rsidR="008C38CD" w:rsidRPr="009C30C1">
              <w:rPr>
                <w:rStyle w:val="Hyperlink"/>
                <w:rFonts w:cstheme="minorHAnsi"/>
                <w:sz w:val="16"/>
                <w:szCs w:val="16"/>
              </w:rPr>
              <w:t>@</w:t>
            </w:r>
            <w:ins w:id="9" w:author="AEP" w:date="2016-09-12T15:41:00Z">
              <w:r w:rsidR="00001787" w:rsidRPr="00001787">
                <w:t xml:space="preserve"> </w:t>
              </w:r>
              <w:r w:rsidR="00001787" w:rsidRPr="00001787">
                <w:rPr>
                  <w:rStyle w:val="Hyperlink"/>
                  <w:rFonts w:cstheme="minorHAnsi"/>
                  <w:sz w:val="16"/>
                  <w:szCs w:val="16"/>
                </w:rPr>
                <w:t>gpltexas.org</w:t>
              </w:r>
              <w:r w:rsidR="00001787" w:rsidRPr="00001787" w:rsidDel="00001787">
                <w:rPr>
                  <w:rStyle w:val="Hyperlink"/>
                  <w:rFonts w:cstheme="minorHAnsi"/>
                  <w:sz w:val="16"/>
                  <w:szCs w:val="16"/>
                </w:rPr>
                <w:t xml:space="preserve"> </w:t>
              </w:r>
            </w:ins>
            <w:r>
              <w:rPr>
                <w:rStyle w:val="Hyperlink"/>
                <w:rFonts w:cstheme="minorHAnsi"/>
                <w:sz w:val="16"/>
                <w:szCs w:val="16"/>
              </w:rPr>
              <w:fldChar w:fldCharType="end"/>
            </w:r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001787" w:rsidRPr="00D43953" w:rsidRDefault="00001787" w:rsidP="004B2A09">
            <w:pPr>
              <w:rPr>
                <w:rFonts w:cstheme="minorHAnsi"/>
                <w:sz w:val="16"/>
                <w:szCs w:val="16"/>
              </w:rPr>
            </w:pPr>
            <w:r w:rsidRPr="00001787">
              <w:rPr>
                <w:rStyle w:val="Hyperlink"/>
                <w:color w:val="auto"/>
                <w:sz w:val="16"/>
                <w:szCs w:val="16"/>
                <w:u w:val="none"/>
              </w:rPr>
              <w:t>(972) 205-3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>82</w:t>
            </w:r>
            <w:r w:rsidRPr="00001787">
              <w:rPr>
                <w:rStyle w:val="Hyperlink"/>
                <w:color w:val="auto"/>
                <w:sz w:val="16"/>
                <w:szCs w:val="16"/>
                <w:u w:val="none"/>
              </w:rPr>
              <w:t>6</w:t>
            </w:r>
          </w:p>
        </w:tc>
        <w:tc>
          <w:tcPr>
            <w:tcW w:w="2268" w:type="dxa"/>
            <w:hideMark/>
          </w:tcPr>
          <w:p w:rsidR="00B63375" w:rsidRDefault="00001787" w:rsidP="00766B8F">
            <w:pPr>
              <w:rPr>
                <w:rFonts w:cstheme="minorHAnsi"/>
                <w:sz w:val="16"/>
                <w:szCs w:val="16"/>
                <w:lang w:val="sv-SE"/>
              </w:rPr>
            </w:pPr>
            <w:r>
              <w:rPr>
                <w:rFonts w:cstheme="minorHAnsi"/>
                <w:sz w:val="16"/>
                <w:szCs w:val="16"/>
                <w:lang w:val="sv-SE"/>
              </w:rPr>
              <w:t>Steve Zaragoza</w:t>
            </w:r>
          </w:p>
          <w:p w:rsidR="00001787" w:rsidRDefault="00AB033F" w:rsidP="00766B8F">
            <w:pPr>
              <w:rPr>
                <w:rFonts w:cstheme="minorHAnsi"/>
                <w:sz w:val="16"/>
                <w:szCs w:val="16"/>
                <w:lang w:val="sv-SE"/>
              </w:rPr>
            </w:pPr>
            <w:hyperlink r:id="rId81" w:history="1">
              <w:r w:rsidR="00001787" w:rsidRPr="00D820B4">
                <w:rPr>
                  <w:rStyle w:val="Hyperlink"/>
                  <w:rFonts w:cstheme="minorHAnsi"/>
                  <w:sz w:val="16"/>
                  <w:szCs w:val="16"/>
                  <w:lang w:val="sv-SE"/>
                </w:rPr>
                <w:t>szaragoza@gpltexas.org</w:t>
              </w:r>
            </w:hyperlink>
          </w:p>
          <w:p w:rsidR="00001787" w:rsidRDefault="00001787" w:rsidP="00766B8F">
            <w:pPr>
              <w:rPr>
                <w:rFonts w:cstheme="minorHAnsi"/>
                <w:sz w:val="16"/>
                <w:szCs w:val="16"/>
                <w:lang w:val="sv-SE"/>
              </w:rPr>
            </w:pPr>
            <w:r>
              <w:rPr>
                <w:rFonts w:cstheme="minorHAnsi"/>
                <w:sz w:val="16"/>
                <w:szCs w:val="16"/>
                <w:lang w:val="sv-SE"/>
              </w:rPr>
              <w:t>(972) 205-3098</w:t>
            </w:r>
          </w:p>
          <w:p w:rsidR="00001787" w:rsidRDefault="00001787" w:rsidP="00766B8F">
            <w:pPr>
              <w:rPr>
                <w:rFonts w:cstheme="minorHAnsi"/>
                <w:sz w:val="16"/>
                <w:szCs w:val="16"/>
                <w:lang w:val="sv-SE"/>
              </w:rPr>
            </w:pPr>
          </w:p>
          <w:p w:rsidR="00001787" w:rsidRDefault="00001787" w:rsidP="00766B8F">
            <w:pPr>
              <w:rPr>
                <w:rFonts w:cstheme="minorHAnsi"/>
                <w:sz w:val="16"/>
                <w:szCs w:val="16"/>
                <w:lang w:val="sv-SE"/>
              </w:rPr>
            </w:pPr>
            <w:r>
              <w:rPr>
                <w:rFonts w:cstheme="minorHAnsi"/>
                <w:sz w:val="16"/>
                <w:szCs w:val="16"/>
                <w:lang w:val="sv-SE"/>
              </w:rPr>
              <w:t>Mack Baber</w:t>
            </w:r>
          </w:p>
          <w:p w:rsidR="00001787" w:rsidRDefault="00AB033F" w:rsidP="00766B8F">
            <w:pPr>
              <w:rPr>
                <w:rFonts w:cstheme="minorHAnsi"/>
                <w:sz w:val="16"/>
                <w:szCs w:val="16"/>
                <w:lang w:val="sv-SE"/>
              </w:rPr>
            </w:pPr>
            <w:hyperlink r:id="rId82" w:history="1">
              <w:r w:rsidR="00001787" w:rsidRPr="00D820B4">
                <w:rPr>
                  <w:rStyle w:val="Hyperlink"/>
                  <w:rFonts w:cstheme="minorHAnsi"/>
                  <w:sz w:val="16"/>
                  <w:szCs w:val="16"/>
                  <w:lang w:val="sv-SE"/>
                </w:rPr>
                <w:t>mbaber@gpltexas.org</w:t>
              </w:r>
            </w:hyperlink>
          </w:p>
          <w:p w:rsidR="00001787" w:rsidRPr="00F51E39" w:rsidRDefault="00001787" w:rsidP="00766B8F">
            <w:pPr>
              <w:rPr>
                <w:rFonts w:cstheme="minorHAnsi"/>
                <w:sz w:val="16"/>
                <w:szCs w:val="16"/>
                <w:lang w:val="sv-SE"/>
              </w:rPr>
            </w:pPr>
            <w:r>
              <w:rPr>
                <w:rFonts w:cstheme="minorHAnsi"/>
                <w:sz w:val="16"/>
                <w:szCs w:val="16"/>
                <w:lang w:val="sv-SE"/>
              </w:rPr>
              <w:t>(972) 205-3704</w:t>
            </w:r>
          </w:p>
        </w:tc>
      </w:tr>
      <w:tr w:rsidR="00B63375" w:rsidRPr="00F51E39" w:rsidTr="008A0488">
        <w:trPr>
          <w:trHeight w:val="683"/>
        </w:trPr>
        <w:tc>
          <w:tcPr>
            <w:tcW w:w="1368" w:type="dxa"/>
          </w:tcPr>
          <w:p w:rsidR="00B63375" w:rsidRPr="001B2D4E" w:rsidRDefault="00B63375">
            <w:r w:rsidRPr="001B2D4E">
              <w:t xml:space="preserve">LCRA TSC </w:t>
            </w:r>
          </w:p>
        </w:tc>
        <w:tc>
          <w:tcPr>
            <w:tcW w:w="2340" w:type="dxa"/>
          </w:tcPr>
          <w:p w:rsidR="00273DAB" w:rsidRDefault="00273DA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Gene Corpuz</w:t>
            </w:r>
          </w:p>
          <w:p w:rsidR="001C3DBF" w:rsidRDefault="00AB033F">
            <w:pPr>
              <w:rPr>
                <w:rFonts w:cstheme="minorHAnsi"/>
                <w:sz w:val="16"/>
                <w:szCs w:val="16"/>
              </w:rPr>
            </w:pPr>
            <w:hyperlink r:id="rId83" w:history="1">
              <w:r w:rsidR="001C3DBF" w:rsidRPr="005A632E">
                <w:rPr>
                  <w:rStyle w:val="Hyperlink"/>
                  <w:rFonts w:cstheme="minorHAnsi"/>
                  <w:sz w:val="16"/>
                  <w:szCs w:val="16"/>
                </w:rPr>
                <w:t>Gene.corpuz@lcra.org</w:t>
              </w:r>
            </w:hyperlink>
          </w:p>
          <w:p w:rsidR="00B63375" w:rsidRPr="00D43953" w:rsidRDefault="004D5F6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</w:tcPr>
          <w:p w:rsidR="008A0488" w:rsidRDefault="00AB033F" w:rsidP="004D5F60">
            <w:pPr>
              <w:rPr>
                <w:rFonts w:cstheme="minorHAnsi"/>
                <w:sz w:val="16"/>
                <w:szCs w:val="16"/>
              </w:rPr>
            </w:pPr>
            <w:hyperlink r:id="rId84" w:history="1">
              <w:r w:rsidR="008A0488" w:rsidRPr="0061457A">
                <w:rPr>
                  <w:rStyle w:val="Hyperlink"/>
                  <w:rFonts w:cstheme="minorHAnsi"/>
                  <w:sz w:val="16"/>
                  <w:szCs w:val="16"/>
                </w:rPr>
                <w:t>transmissionprotection@lcra.org</w:t>
              </w:r>
            </w:hyperlink>
          </w:p>
          <w:p w:rsidR="00B63375" w:rsidRPr="00F51E39" w:rsidRDefault="004D5F60" w:rsidP="004D5F60">
            <w:pPr>
              <w:rPr>
                <w:rFonts w:cstheme="minorHAnsi"/>
                <w:sz w:val="16"/>
                <w:szCs w:val="16"/>
                <w:lang w:val="sv-SE"/>
              </w:rPr>
            </w:pPr>
            <w:r w:rsidRPr="00F51E39">
              <w:rPr>
                <w:rFonts w:cstheme="minorHAnsi"/>
                <w:sz w:val="16"/>
                <w:szCs w:val="16"/>
                <w:lang w:val="sv-SE"/>
              </w:rPr>
              <w:t xml:space="preserve"> </w:t>
            </w:r>
          </w:p>
        </w:tc>
        <w:tc>
          <w:tcPr>
            <w:tcW w:w="2340" w:type="dxa"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4D5F60">
              <w:rPr>
                <w:rFonts w:cstheme="minorHAnsi"/>
                <w:sz w:val="16"/>
                <w:szCs w:val="16"/>
              </w:rPr>
              <w:t xml:space="preserve">James Wang </w:t>
            </w:r>
            <w:hyperlink r:id="rId85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james.wang@lcra.org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4D5F60">
              <w:rPr>
                <w:rFonts w:cstheme="minorHAnsi"/>
                <w:sz w:val="16"/>
                <w:szCs w:val="16"/>
              </w:rPr>
              <w:t xml:space="preserve">Sharron Clare </w:t>
            </w:r>
            <w:hyperlink r:id="rId86" w:history="1">
              <w:r w:rsidR="004D5F60" w:rsidRPr="009C30C1">
                <w:rPr>
                  <w:rStyle w:val="Hyperlink"/>
                  <w:rFonts w:cstheme="minorHAnsi"/>
                  <w:sz w:val="16"/>
                  <w:szCs w:val="16"/>
                </w:rPr>
                <w:t>sharron.clare@lcra.org</w:t>
              </w:r>
            </w:hyperlink>
            <w:r w:rsidR="004D5F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u w:val="single"/>
                <w:lang w:val="it-IT"/>
              </w:rPr>
            </w:pPr>
            <w:r w:rsidRPr="00F51E39">
              <w:rPr>
                <w:rFonts w:cstheme="minorHAnsi"/>
                <w:sz w:val="16"/>
                <w:szCs w:val="16"/>
                <w:lang w:val="it-IT"/>
              </w:rPr>
              <w:t xml:space="preserve">Gene Corpuz </w:t>
            </w:r>
            <w:r w:rsidR="0080484B">
              <w:fldChar w:fldCharType="begin"/>
            </w:r>
            <w:r w:rsidR="0080484B">
              <w:instrText xml:space="preserve"> HYPERLINK "mailto:gene.corpuz@lcra.org" </w:instrText>
            </w:r>
            <w:r w:rsidR="0080484B">
              <w:fldChar w:fldCharType="separate"/>
            </w:r>
            <w:r w:rsidR="004D5F60" w:rsidRPr="00F51E39">
              <w:rPr>
                <w:rStyle w:val="Hyperlink"/>
                <w:rFonts w:cstheme="minorHAnsi"/>
                <w:sz w:val="16"/>
                <w:szCs w:val="16"/>
                <w:lang w:val="it-IT"/>
              </w:rPr>
              <w:t>gene.corpuz@lcra.org</w:t>
            </w:r>
            <w:r w:rsidR="0080484B">
              <w:rPr>
                <w:rStyle w:val="Hyperlink"/>
                <w:rFonts w:cstheme="minorHAnsi"/>
                <w:sz w:val="16"/>
                <w:szCs w:val="16"/>
                <w:lang w:val="it-IT"/>
              </w:rPr>
              <w:fldChar w:fldCharType="end"/>
            </w:r>
            <w:r w:rsidR="004D5F60" w:rsidRPr="00F51E39">
              <w:rPr>
                <w:rFonts w:cstheme="minorHAnsi"/>
                <w:sz w:val="16"/>
                <w:szCs w:val="16"/>
                <w:lang w:val="it-IT"/>
              </w:rPr>
              <w:t xml:space="preserve"> </w:t>
            </w:r>
          </w:p>
          <w:p w:rsidR="00B63375" w:rsidRPr="00F51E39" w:rsidRDefault="00273DAB">
            <w:pPr>
              <w:rPr>
                <w:rFonts w:cstheme="minorHAnsi"/>
                <w:sz w:val="16"/>
                <w:szCs w:val="16"/>
                <w:lang w:val="it-IT"/>
              </w:rPr>
            </w:pPr>
            <w:r w:rsidRPr="004D5F60">
              <w:rPr>
                <w:rFonts w:cstheme="minorHAnsi"/>
                <w:sz w:val="16"/>
                <w:szCs w:val="16"/>
              </w:rPr>
              <w:t xml:space="preserve">James Wang </w:t>
            </w:r>
            <w:hyperlink r:id="rId87" w:history="1">
              <w:r w:rsidRPr="009C30C1">
                <w:rPr>
                  <w:rStyle w:val="Hyperlink"/>
                  <w:rFonts w:cstheme="minorHAnsi"/>
                  <w:sz w:val="16"/>
                  <w:szCs w:val="16"/>
                </w:rPr>
                <w:t>james.wang@lcra.org</w:t>
              </w:r>
            </w:hyperlink>
            <w:r w:rsidR="00B63375" w:rsidRPr="00F51E39">
              <w:rPr>
                <w:rFonts w:cstheme="minorHAnsi"/>
                <w:sz w:val="16"/>
                <w:szCs w:val="16"/>
                <w:lang w:val="it-IT"/>
              </w:rPr>
              <w:t> </w:t>
            </w:r>
          </w:p>
          <w:p w:rsidR="00B63375" w:rsidRPr="00F51E39" w:rsidRDefault="00B63375" w:rsidP="004D5F60">
            <w:pPr>
              <w:rPr>
                <w:rFonts w:cstheme="minorHAnsi"/>
                <w:sz w:val="16"/>
                <w:szCs w:val="16"/>
                <w:lang w:val="sv-SE"/>
              </w:rPr>
            </w:pPr>
            <w:r w:rsidRPr="00F51E39">
              <w:rPr>
                <w:rFonts w:cstheme="minorHAnsi"/>
                <w:sz w:val="16"/>
                <w:szCs w:val="16"/>
                <w:lang w:val="sv-SE"/>
              </w:rPr>
              <w:t xml:space="preserve">Matt Boecker </w:t>
            </w:r>
            <w:r w:rsidR="0080484B">
              <w:fldChar w:fldCharType="begin"/>
            </w:r>
            <w:r w:rsidR="0080484B">
              <w:instrText xml:space="preserve"> HYPERLINK "mailto:matt.boecker@lcra.org" </w:instrText>
            </w:r>
            <w:r w:rsidR="0080484B">
              <w:fldChar w:fldCharType="separate"/>
            </w:r>
            <w:r w:rsidR="004D5F60" w:rsidRPr="00F51E39">
              <w:rPr>
                <w:rStyle w:val="Hyperlink"/>
                <w:rFonts w:cstheme="minorHAnsi"/>
                <w:sz w:val="16"/>
                <w:szCs w:val="16"/>
                <w:lang w:val="sv-SE"/>
              </w:rPr>
              <w:t>matt.boecker@lcra.org</w:t>
            </w:r>
            <w:r w:rsidR="0080484B">
              <w:rPr>
                <w:rStyle w:val="Hyperlink"/>
                <w:rFonts w:cstheme="minorHAnsi"/>
                <w:sz w:val="16"/>
                <w:szCs w:val="16"/>
                <w:lang w:val="sv-SE"/>
              </w:rPr>
              <w:fldChar w:fldCharType="end"/>
            </w:r>
            <w:r w:rsidR="004D5F60" w:rsidRPr="00F51E39">
              <w:rPr>
                <w:rFonts w:cstheme="minorHAnsi"/>
                <w:sz w:val="16"/>
                <w:szCs w:val="16"/>
                <w:lang w:val="sv-SE"/>
              </w:rPr>
              <w:t xml:space="preserve"> </w:t>
            </w:r>
          </w:p>
        </w:tc>
      </w:tr>
      <w:tr w:rsidR="00B63375" w:rsidRPr="001B2D4E" w:rsidTr="008A0488">
        <w:trPr>
          <w:trHeight w:val="1124"/>
        </w:trPr>
        <w:tc>
          <w:tcPr>
            <w:tcW w:w="1368" w:type="dxa"/>
            <w:hideMark/>
          </w:tcPr>
          <w:p w:rsidR="00B63375" w:rsidRPr="001B2D4E" w:rsidRDefault="00B63375">
            <w:proofErr w:type="spellStart"/>
            <w:r w:rsidRPr="001B2D4E">
              <w:t>Lonestar</w:t>
            </w:r>
            <w:proofErr w:type="spellEnd"/>
          </w:p>
        </w:tc>
        <w:tc>
          <w:tcPr>
            <w:tcW w:w="2340" w:type="dxa"/>
            <w:hideMark/>
          </w:tcPr>
          <w:p w:rsidR="004921B0" w:rsidRPr="00D43953" w:rsidRDefault="004921B0" w:rsidP="004921B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David Turner</w:t>
            </w:r>
          </w:p>
          <w:p w:rsidR="004921B0" w:rsidRDefault="00AB033F" w:rsidP="004921B0">
            <w:pPr>
              <w:rPr>
                <w:rFonts w:cstheme="minorHAnsi"/>
                <w:sz w:val="16"/>
                <w:szCs w:val="16"/>
              </w:rPr>
            </w:pPr>
            <w:hyperlink r:id="rId88" w:history="1">
              <w:r w:rsidR="004921B0" w:rsidRPr="00084332">
                <w:rPr>
                  <w:rStyle w:val="Hyperlink"/>
                  <w:rFonts w:cstheme="minorHAnsi"/>
                  <w:sz w:val="16"/>
                  <w:szCs w:val="16"/>
                </w:rPr>
                <w:t>David.Turner@lonestar-transmission.com</w:t>
              </w:r>
            </w:hyperlink>
          </w:p>
          <w:p w:rsidR="00B63375" w:rsidRPr="00D43953" w:rsidRDefault="00B63375">
            <w:pPr>
              <w:rPr>
                <w:rFonts w:cstheme="minorHAnsi"/>
                <w:sz w:val="16"/>
                <w:szCs w:val="16"/>
                <w:u w:val="single"/>
              </w:rPr>
            </w:pPr>
          </w:p>
        </w:tc>
        <w:tc>
          <w:tcPr>
            <w:tcW w:w="2430" w:type="dxa"/>
            <w:hideMark/>
          </w:tcPr>
          <w:p w:rsidR="00B63375" w:rsidRPr="00D43953" w:rsidRDefault="00B63375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Blair Giffin</w:t>
            </w:r>
          </w:p>
          <w:p w:rsidR="00B63375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89" w:history="1">
              <w:r w:rsidR="00B63375" w:rsidRPr="00D43953">
                <w:rPr>
                  <w:rStyle w:val="Hyperlink"/>
                  <w:rFonts w:cstheme="minorHAnsi"/>
                  <w:sz w:val="16"/>
                  <w:szCs w:val="16"/>
                </w:rPr>
                <w:t>Blair.Giffin@lonestar-transmission.com</w:t>
              </w:r>
            </w:hyperlink>
          </w:p>
          <w:p w:rsidR="00B63375" w:rsidRPr="00D43953" w:rsidRDefault="00B63375" w:rsidP="005C2DAC">
            <w:pPr>
              <w:rPr>
                <w:rFonts w:cstheme="minorHAnsi"/>
                <w:sz w:val="16"/>
                <w:szCs w:val="16"/>
                <w:u w:val="single"/>
              </w:rPr>
            </w:pPr>
          </w:p>
        </w:tc>
        <w:tc>
          <w:tcPr>
            <w:tcW w:w="2340" w:type="dxa"/>
            <w:hideMark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Don Le</w:t>
            </w:r>
          </w:p>
          <w:p w:rsidR="00B63375" w:rsidRPr="00F51E39" w:rsidRDefault="00AB033F">
            <w:pPr>
              <w:rPr>
                <w:rStyle w:val="Hyperlink"/>
                <w:rFonts w:cstheme="minorHAnsi"/>
                <w:sz w:val="16"/>
                <w:szCs w:val="16"/>
                <w:lang w:val="fr-FR"/>
              </w:rPr>
            </w:pPr>
            <w:hyperlink r:id="rId90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Don.Le@lonestar-transmission.com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fr-FR"/>
              </w:rPr>
              <w:t xml:space="preserve"> </w:t>
            </w:r>
          </w:p>
          <w:p w:rsidR="00D43953" w:rsidRPr="00F51E39" w:rsidRDefault="00D43953">
            <w:pPr>
              <w:rPr>
                <w:rFonts w:cstheme="minorHAnsi"/>
                <w:sz w:val="16"/>
                <w:szCs w:val="16"/>
                <w:lang w:val="fr-FR"/>
              </w:rPr>
            </w:pPr>
          </w:p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sv-SE"/>
              </w:rPr>
            </w:pPr>
            <w:r w:rsidRPr="00F51E39">
              <w:rPr>
                <w:rFonts w:cstheme="minorHAnsi"/>
                <w:sz w:val="16"/>
                <w:szCs w:val="16"/>
                <w:lang w:val="sv-SE"/>
              </w:rPr>
              <w:t>Mandhir Sahni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sv-SE"/>
              </w:rPr>
            </w:pPr>
            <w:hyperlink r:id="rId91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sv-SE"/>
                </w:rPr>
                <w:t>MSahni@pwrsol.biz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sv-SE"/>
              </w:rPr>
              <w:t xml:space="preserve"> </w:t>
            </w:r>
          </w:p>
        </w:tc>
        <w:tc>
          <w:tcPr>
            <w:tcW w:w="2430" w:type="dxa"/>
            <w:hideMark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Blair Giffin</w:t>
            </w:r>
          </w:p>
          <w:p w:rsidR="00B63375" w:rsidRPr="00F51E39" w:rsidRDefault="00AB033F">
            <w:pPr>
              <w:rPr>
                <w:rStyle w:val="Hyperlink"/>
                <w:rFonts w:cstheme="minorHAnsi"/>
                <w:sz w:val="16"/>
                <w:szCs w:val="16"/>
                <w:lang w:val="fr-FR"/>
              </w:rPr>
            </w:pPr>
            <w:hyperlink r:id="rId92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Blair.Giffin@lonestar-transmission.com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fr-FR"/>
              </w:rPr>
              <w:t xml:space="preserve"> </w:t>
            </w:r>
          </w:p>
          <w:p w:rsidR="00D43953" w:rsidRPr="00F51E39" w:rsidRDefault="00D43953">
            <w:pPr>
              <w:rPr>
                <w:rFonts w:cstheme="minorHAnsi"/>
                <w:sz w:val="16"/>
                <w:szCs w:val="16"/>
                <w:lang w:val="fr-FR"/>
              </w:rPr>
            </w:pPr>
          </w:p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Don Le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u w:val="single"/>
                <w:lang w:val="fr-FR"/>
              </w:rPr>
            </w:pPr>
            <w:hyperlink r:id="rId93" w:history="1">
              <w:r w:rsidR="00B63375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Don.Le@lonestar-transmission.com</w:t>
              </w:r>
            </w:hyperlink>
          </w:p>
        </w:tc>
        <w:tc>
          <w:tcPr>
            <w:tcW w:w="2268" w:type="dxa"/>
            <w:hideMark/>
          </w:tcPr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pt-BR"/>
              </w:rPr>
            </w:pPr>
            <w:r w:rsidRPr="00F51E39">
              <w:rPr>
                <w:rFonts w:cstheme="minorHAnsi"/>
                <w:sz w:val="16"/>
                <w:szCs w:val="16"/>
                <w:lang w:val="pt-BR"/>
              </w:rPr>
              <w:t>Maria Elena Lacedonia</w:t>
            </w:r>
          </w:p>
          <w:p w:rsidR="00B63375" w:rsidRPr="00F51E39" w:rsidRDefault="00AB033F">
            <w:pPr>
              <w:rPr>
                <w:rStyle w:val="Hyperlink"/>
                <w:rFonts w:cstheme="minorHAnsi"/>
                <w:sz w:val="16"/>
                <w:szCs w:val="16"/>
                <w:lang w:val="pt-BR"/>
              </w:rPr>
            </w:pPr>
            <w:hyperlink r:id="rId94" w:history="1">
              <w:r w:rsidR="00B63375" w:rsidRPr="00F51E39">
                <w:rPr>
                  <w:rStyle w:val="Hyperlink"/>
                  <w:rFonts w:cstheme="minorHAnsi"/>
                  <w:sz w:val="16"/>
                  <w:szCs w:val="16"/>
                  <w:lang w:val="pt-BR"/>
                </w:rPr>
                <w:t>Maria.Elena.Lacedonia@fpl.com</w:t>
              </w:r>
            </w:hyperlink>
          </w:p>
          <w:p w:rsidR="00B63375" w:rsidRPr="00F51E39" w:rsidRDefault="00B63375">
            <w:pPr>
              <w:rPr>
                <w:rFonts w:cstheme="minorHAnsi"/>
                <w:sz w:val="16"/>
                <w:szCs w:val="16"/>
                <w:lang w:val="pt-BR"/>
              </w:rPr>
            </w:pPr>
          </w:p>
          <w:p w:rsidR="004921B0" w:rsidRPr="00D43953" w:rsidRDefault="004921B0" w:rsidP="004921B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David Turner</w:t>
            </w:r>
          </w:p>
          <w:p w:rsidR="00B63375" w:rsidRPr="00D43953" w:rsidRDefault="00AB033F" w:rsidP="003749CB">
            <w:pPr>
              <w:rPr>
                <w:rFonts w:cstheme="minorHAnsi"/>
                <w:sz w:val="16"/>
                <w:szCs w:val="16"/>
              </w:rPr>
            </w:pPr>
            <w:hyperlink r:id="rId95" w:history="1">
              <w:r w:rsidR="004921B0" w:rsidRPr="00084332">
                <w:rPr>
                  <w:rStyle w:val="Hyperlink"/>
                  <w:rFonts w:cstheme="minorHAnsi"/>
                  <w:sz w:val="16"/>
                  <w:szCs w:val="16"/>
                </w:rPr>
                <w:t>David.Turner@lonestar-transmission.com</w:t>
              </w:r>
            </w:hyperlink>
          </w:p>
        </w:tc>
      </w:tr>
      <w:tr w:rsidR="00B63375" w:rsidRPr="00F51E39" w:rsidTr="008A0488">
        <w:trPr>
          <w:trHeight w:val="315"/>
        </w:trPr>
        <w:tc>
          <w:tcPr>
            <w:tcW w:w="1368" w:type="dxa"/>
            <w:hideMark/>
          </w:tcPr>
          <w:p w:rsidR="00B63375" w:rsidRPr="001B2D4E" w:rsidRDefault="00B63375">
            <w:r w:rsidRPr="001B2D4E">
              <w:t>Oncor</w:t>
            </w:r>
          </w:p>
        </w:tc>
        <w:tc>
          <w:tcPr>
            <w:tcW w:w="2340" w:type="dxa"/>
            <w:hideMark/>
          </w:tcPr>
          <w:p w:rsidR="004D5F60" w:rsidRPr="00F51E39" w:rsidRDefault="004D5F60">
            <w:pPr>
              <w:rPr>
                <w:rFonts w:cstheme="minorHAnsi"/>
                <w:sz w:val="16"/>
                <w:szCs w:val="16"/>
                <w:lang w:val="nn-NO"/>
              </w:rPr>
            </w:pPr>
            <w:r w:rsidRPr="00F51E39">
              <w:rPr>
                <w:rFonts w:cstheme="minorHAnsi"/>
                <w:sz w:val="16"/>
                <w:szCs w:val="16"/>
                <w:lang w:val="nn-NO"/>
              </w:rPr>
              <w:t>Rafael Garcia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nn-NO"/>
              </w:rPr>
            </w:pPr>
            <w:hyperlink r:id="rId96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nn-NO"/>
                </w:rPr>
                <w:t>Rafael.Garcia@oncor.com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nn-NO"/>
              </w:rPr>
              <w:t xml:space="preserve"> </w:t>
            </w:r>
          </w:p>
        </w:tc>
        <w:tc>
          <w:tcPr>
            <w:tcW w:w="2430" w:type="dxa"/>
            <w:hideMark/>
          </w:tcPr>
          <w:p w:rsidR="004D5F60" w:rsidRPr="00F51E39" w:rsidRDefault="004D5F60" w:rsidP="004D5F60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Jean Farias</w:t>
            </w:r>
          </w:p>
          <w:p w:rsidR="00B63375" w:rsidRPr="00F51E39" w:rsidRDefault="00AB033F" w:rsidP="004D5F60">
            <w:pPr>
              <w:rPr>
                <w:rFonts w:cstheme="minorHAnsi"/>
                <w:sz w:val="16"/>
                <w:szCs w:val="16"/>
                <w:lang w:val="fr-FR"/>
              </w:rPr>
            </w:pPr>
            <w:hyperlink r:id="rId97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Jean.Farias@oncor.com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fr-FR"/>
              </w:rPr>
              <w:t xml:space="preserve"> </w:t>
            </w:r>
          </w:p>
          <w:p w:rsidR="00C35027" w:rsidRPr="00F51E39" w:rsidRDefault="00C35027" w:rsidP="004D5F60">
            <w:pPr>
              <w:rPr>
                <w:rFonts w:cstheme="minorHAnsi"/>
                <w:sz w:val="16"/>
                <w:szCs w:val="16"/>
                <w:lang w:val="fr-FR"/>
              </w:rPr>
            </w:pPr>
          </w:p>
          <w:p w:rsidR="00C35027" w:rsidRPr="00F51E39" w:rsidRDefault="00C35027" w:rsidP="00C35027">
            <w:pPr>
              <w:rPr>
                <w:rFonts w:cstheme="minorHAnsi"/>
                <w:sz w:val="16"/>
                <w:szCs w:val="16"/>
                <w:lang w:val="de-DE"/>
              </w:rPr>
            </w:pPr>
            <w:r w:rsidRPr="00F51E39">
              <w:rPr>
                <w:rFonts w:cstheme="minorHAnsi"/>
                <w:sz w:val="16"/>
                <w:szCs w:val="16"/>
                <w:lang w:val="de-DE"/>
              </w:rPr>
              <w:t>Mark Chronister</w:t>
            </w:r>
          </w:p>
          <w:p w:rsidR="00C35027" w:rsidRPr="00F51E39" w:rsidRDefault="00AB033F" w:rsidP="00C35027">
            <w:pPr>
              <w:rPr>
                <w:rFonts w:cstheme="minorHAnsi"/>
                <w:sz w:val="16"/>
                <w:szCs w:val="16"/>
                <w:lang w:val="de-DE"/>
              </w:rPr>
            </w:pPr>
            <w:hyperlink r:id="rId98" w:history="1">
              <w:r w:rsidR="005677D1" w:rsidRPr="00F51E39">
                <w:rPr>
                  <w:rStyle w:val="Hyperlink"/>
                  <w:rFonts w:cstheme="minorHAnsi"/>
                  <w:sz w:val="16"/>
                  <w:szCs w:val="16"/>
                  <w:lang w:val="de-DE"/>
                </w:rPr>
                <w:t>Mark.Chronister@oncor.com</w:t>
              </w:r>
            </w:hyperlink>
          </w:p>
        </w:tc>
        <w:tc>
          <w:tcPr>
            <w:tcW w:w="2340" w:type="dxa"/>
            <w:hideMark/>
          </w:tcPr>
          <w:p w:rsidR="004D5F60" w:rsidRPr="00F51E39" w:rsidRDefault="004D5F60">
            <w:pPr>
              <w:rPr>
                <w:rFonts w:cstheme="minorHAnsi"/>
                <w:sz w:val="16"/>
                <w:szCs w:val="16"/>
                <w:lang w:val="de-DE"/>
              </w:rPr>
            </w:pPr>
            <w:r w:rsidRPr="00F51E39">
              <w:rPr>
                <w:rFonts w:cstheme="minorHAnsi"/>
                <w:sz w:val="16"/>
                <w:szCs w:val="16"/>
                <w:lang w:val="de-DE"/>
              </w:rPr>
              <w:t>Kayla House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de-DE"/>
              </w:rPr>
            </w:pPr>
            <w:hyperlink r:id="rId99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de-DE"/>
                </w:rPr>
                <w:t>Kayla.House@oncor.com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430" w:type="dxa"/>
            <w:hideMark/>
          </w:tcPr>
          <w:p w:rsidR="00B63375" w:rsidRPr="00D43953" w:rsidRDefault="004D5F6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Kayla House </w:t>
            </w:r>
            <w:hyperlink r:id="rId100" w:history="1">
              <w:r w:rsidRPr="009C30C1">
                <w:rPr>
                  <w:rStyle w:val="Hyperlink"/>
                  <w:rFonts w:cstheme="minorHAnsi"/>
                  <w:sz w:val="16"/>
                  <w:szCs w:val="16"/>
                </w:rPr>
                <w:t>Kayla.House@oncor.com</w:t>
              </w:r>
            </w:hyperlink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hideMark/>
          </w:tcPr>
          <w:p w:rsidR="004D5F60" w:rsidRPr="00F51E39" w:rsidRDefault="004D5F60">
            <w:pPr>
              <w:rPr>
                <w:rFonts w:cstheme="minorHAnsi"/>
                <w:sz w:val="16"/>
                <w:szCs w:val="16"/>
                <w:lang w:val="da-DK"/>
              </w:rPr>
            </w:pPr>
            <w:r w:rsidRPr="00F51E39">
              <w:rPr>
                <w:rFonts w:cstheme="minorHAnsi"/>
                <w:sz w:val="16"/>
                <w:szCs w:val="16"/>
                <w:lang w:val="da-DK"/>
              </w:rPr>
              <w:t>Kendall Swift</w:t>
            </w:r>
          </w:p>
          <w:p w:rsidR="00B63375" w:rsidRPr="00F51E39" w:rsidRDefault="00AB033F">
            <w:pPr>
              <w:rPr>
                <w:rFonts w:cstheme="minorHAnsi"/>
                <w:sz w:val="16"/>
                <w:szCs w:val="16"/>
                <w:lang w:val="da-DK"/>
              </w:rPr>
            </w:pPr>
            <w:hyperlink r:id="rId101" w:history="1">
              <w:r w:rsidR="004D5F60" w:rsidRPr="00F51E39">
                <w:rPr>
                  <w:rStyle w:val="Hyperlink"/>
                  <w:rFonts w:cstheme="minorHAnsi"/>
                  <w:sz w:val="16"/>
                  <w:szCs w:val="16"/>
                  <w:lang w:val="da-DK"/>
                </w:rPr>
                <w:t>Kendall.Swift@oncor.com</w:t>
              </w:r>
            </w:hyperlink>
            <w:r w:rsidR="004D5F60" w:rsidRPr="00F51E39">
              <w:rPr>
                <w:rFonts w:cstheme="minorHAnsi"/>
                <w:sz w:val="16"/>
                <w:szCs w:val="16"/>
                <w:lang w:val="da-DK"/>
              </w:rPr>
              <w:t xml:space="preserve"> </w:t>
            </w:r>
          </w:p>
        </w:tc>
      </w:tr>
      <w:tr w:rsidR="006F496D" w:rsidRPr="001B2D4E" w:rsidTr="008A0488">
        <w:trPr>
          <w:trHeight w:val="161"/>
        </w:trPr>
        <w:tc>
          <w:tcPr>
            <w:tcW w:w="1368" w:type="dxa"/>
          </w:tcPr>
          <w:p w:rsidR="006F496D" w:rsidRPr="001B2D4E" w:rsidRDefault="006F496D">
            <w:r>
              <w:t>TNMP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F496D" w:rsidRDefault="004440C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Vincent Roberts</w:t>
            </w:r>
          </w:p>
          <w:p w:rsidR="00766B8F" w:rsidRPr="00D43953" w:rsidRDefault="00AB033F" w:rsidP="004440C4">
            <w:pPr>
              <w:rPr>
                <w:rFonts w:cstheme="minorHAnsi"/>
                <w:sz w:val="16"/>
                <w:szCs w:val="16"/>
              </w:rPr>
            </w:pPr>
            <w:hyperlink r:id="rId102" w:history="1">
              <w:r w:rsidR="004440C4" w:rsidRPr="00511CC4">
                <w:rPr>
                  <w:rStyle w:val="Hyperlink"/>
                  <w:rFonts w:cstheme="minorHAnsi"/>
                  <w:sz w:val="16"/>
                  <w:szCs w:val="16"/>
                </w:rPr>
                <w:t>vincent.roberts@tnmp.com</w:t>
              </w:r>
            </w:hyperlink>
            <w:r w:rsidR="0049240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4440C4" w:rsidRDefault="004440C4" w:rsidP="004440C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Vincent Roberts</w:t>
            </w:r>
          </w:p>
          <w:p w:rsidR="00766B8F" w:rsidRPr="00D43953" w:rsidRDefault="00AB033F" w:rsidP="004440C4">
            <w:pPr>
              <w:rPr>
                <w:rFonts w:cstheme="minorHAnsi"/>
                <w:sz w:val="16"/>
                <w:szCs w:val="16"/>
              </w:rPr>
            </w:pPr>
            <w:hyperlink r:id="rId103" w:history="1">
              <w:r w:rsidR="004440C4" w:rsidRPr="00511CC4">
                <w:rPr>
                  <w:rStyle w:val="Hyperlink"/>
                  <w:rFonts w:cstheme="minorHAnsi"/>
                  <w:sz w:val="16"/>
                  <w:szCs w:val="16"/>
                </w:rPr>
                <w:t>vincent.roberts@tnmp.com</w:t>
              </w:r>
            </w:hyperlink>
            <w:r w:rsidR="0049240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440C4" w:rsidRDefault="004440C4" w:rsidP="004440C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Vincent Roberts</w:t>
            </w:r>
          </w:p>
          <w:p w:rsidR="006F496D" w:rsidRPr="00D43953" w:rsidRDefault="00AB033F" w:rsidP="004440C4">
            <w:pPr>
              <w:rPr>
                <w:rFonts w:cstheme="minorHAnsi"/>
                <w:sz w:val="16"/>
                <w:szCs w:val="16"/>
              </w:rPr>
            </w:pPr>
            <w:hyperlink r:id="rId104" w:history="1">
              <w:r w:rsidR="004440C4" w:rsidRPr="00511CC4">
                <w:rPr>
                  <w:rStyle w:val="Hyperlink"/>
                  <w:rFonts w:cstheme="minorHAnsi"/>
                  <w:sz w:val="16"/>
                  <w:szCs w:val="16"/>
                </w:rPr>
                <w:t>vincent.roberts@tnmp.com</w:t>
              </w:r>
            </w:hyperlink>
            <w:r w:rsidR="0049240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4440C4" w:rsidRDefault="004440C4" w:rsidP="004440C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Vincent Roberts</w:t>
            </w:r>
          </w:p>
          <w:p w:rsidR="006F496D" w:rsidRPr="00D43953" w:rsidRDefault="00AB033F" w:rsidP="004440C4">
            <w:pPr>
              <w:rPr>
                <w:rFonts w:cstheme="minorHAnsi"/>
                <w:sz w:val="16"/>
                <w:szCs w:val="16"/>
              </w:rPr>
            </w:pPr>
            <w:hyperlink r:id="rId105" w:history="1">
              <w:r w:rsidR="004440C4" w:rsidRPr="00511CC4">
                <w:rPr>
                  <w:rStyle w:val="Hyperlink"/>
                  <w:rFonts w:cstheme="minorHAnsi"/>
                  <w:sz w:val="16"/>
                  <w:szCs w:val="16"/>
                </w:rPr>
                <w:t>vincent.roberts@tnmp.com</w:t>
              </w:r>
            </w:hyperlink>
            <w:r w:rsidR="0049240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40C4" w:rsidRDefault="004440C4" w:rsidP="004440C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Vincent Roberts</w:t>
            </w:r>
          </w:p>
          <w:p w:rsidR="006F496D" w:rsidRPr="00D43953" w:rsidRDefault="00AB033F" w:rsidP="004440C4">
            <w:pPr>
              <w:rPr>
                <w:rFonts w:cstheme="minorHAnsi"/>
                <w:sz w:val="16"/>
                <w:szCs w:val="16"/>
              </w:rPr>
            </w:pPr>
            <w:hyperlink r:id="rId106" w:history="1">
              <w:r w:rsidR="004440C4" w:rsidRPr="00511CC4">
                <w:rPr>
                  <w:rStyle w:val="Hyperlink"/>
                  <w:rFonts w:cstheme="minorHAnsi"/>
                  <w:sz w:val="16"/>
                  <w:szCs w:val="16"/>
                </w:rPr>
                <w:t>vincent.roberts@tnmp.com</w:t>
              </w:r>
            </w:hyperlink>
          </w:p>
        </w:tc>
      </w:tr>
      <w:tr w:rsidR="002178D7" w:rsidRPr="00F51E39" w:rsidTr="008A0488">
        <w:trPr>
          <w:trHeight w:val="315"/>
        </w:trPr>
        <w:tc>
          <w:tcPr>
            <w:tcW w:w="1368" w:type="dxa"/>
          </w:tcPr>
          <w:p w:rsidR="002178D7" w:rsidRPr="00944DAE" w:rsidRDefault="002178D7">
            <w:proofErr w:type="spellStart"/>
            <w:r w:rsidRPr="00944DAE">
              <w:lastRenderedPageBreak/>
              <w:t>Sharyland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178D7" w:rsidRPr="00944DAE" w:rsidRDefault="00C737C1" w:rsidP="00C737C1">
            <w:pPr>
              <w:rPr>
                <w:rFonts w:cstheme="minorHAnsi"/>
                <w:sz w:val="16"/>
                <w:szCs w:val="16"/>
                <w:lang w:val="sv-SE"/>
              </w:rPr>
            </w:pPr>
            <w:r w:rsidRPr="00944DAE">
              <w:rPr>
                <w:rFonts w:cstheme="minorHAnsi"/>
                <w:sz w:val="16"/>
                <w:szCs w:val="16"/>
                <w:lang w:val="sv-SE"/>
              </w:rPr>
              <w:t>Karl Tammar</w:t>
            </w:r>
          </w:p>
          <w:p w:rsidR="00C737C1" w:rsidRPr="00944DAE" w:rsidRDefault="00AB033F" w:rsidP="00C737C1">
            <w:pPr>
              <w:rPr>
                <w:rFonts w:cstheme="minorHAnsi"/>
                <w:sz w:val="16"/>
                <w:szCs w:val="16"/>
                <w:lang w:val="sv-SE"/>
              </w:rPr>
            </w:pPr>
            <w:hyperlink r:id="rId107" w:history="1">
              <w:r w:rsidR="004D5F60" w:rsidRPr="00944DAE">
                <w:rPr>
                  <w:rStyle w:val="Hyperlink"/>
                  <w:rFonts w:cstheme="minorHAnsi"/>
                  <w:sz w:val="16"/>
                  <w:szCs w:val="16"/>
                  <w:lang w:val="sv-SE"/>
                </w:rPr>
                <w:t>ktammar@sharyland.com</w:t>
              </w:r>
            </w:hyperlink>
            <w:r w:rsidR="004D5F60" w:rsidRPr="00944DAE">
              <w:rPr>
                <w:rFonts w:cstheme="minorHAnsi"/>
                <w:sz w:val="16"/>
                <w:szCs w:val="16"/>
                <w:lang w:val="sv-SE"/>
              </w:rPr>
              <w:t xml:space="preserve"> 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F51E39" w:rsidRPr="00944DAE" w:rsidRDefault="00F51E39" w:rsidP="00F51E39">
            <w:pPr>
              <w:rPr>
                <w:rFonts w:cstheme="minorHAnsi"/>
                <w:sz w:val="16"/>
                <w:szCs w:val="16"/>
              </w:rPr>
            </w:pPr>
            <w:r w:rsidRPr="00944DAE">
              <w:rPr>
                <w:rFonts w:cstheme="minorHAnsi"/>
                <w:sz w:val="16"/>
                <w:szCs w:val="16"/>
              </w:rPr>
              <w:t>Said Aljazawi</w:t>
            </w:r>
          </w:p>
          <w:p w:rsidR="002178D7" w:rsidRPr="00944DAE" w:rsidRDefault="00AB033F" w:rsidP="00F51E39">
            <w:pPr>
              <w:rPr>
                <w:rFonts w:cstheme="minorHAnsi"/>
                <w:sz w:val="16"/>
                <w:szCs w:val="16"/>
              </w:rPr>
            </w:pPr>
            <w:hyperlink r:id="rId108" w:history="1">
              <w:r w:rsidR="00F51E39" w:rsidRPr="00944DAE">
                <w:rPr>
                  <w:rStyle w:val="Hyperlink"/>
                  <w:rFonts w:cstheme="minorHAnsi"/>
                  <w:sz w:val="16"/>
                  <w:szCs w:val="16"/>
                </w:rPr>
                <w:t>said.aljazawi@sharyland.com</w:t>
              </w:r>
            </w:hyperlink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51E39" w:rsidRPr="00944DAE" w:rsidRDefault="00F51E39" w:rsidP="00F51E39">
            <w:pPr>
              <w:rPr>
                <w:rFonts w:cstheme="minorHAnsi"/>
                <w:sz w:val="16"/>
                <w:szCs w:val="16"/>
                <w:lang w:val="pt-BR"/>
              </w:rPr>
            </w:pPr>
            <w:r w:rsidRPr="00944DAE">
              <w:rPr>
                <w:rFonts w:cstheme="minorHAnsi"/>
                <w:sz w:val="16"/>
                <w:szCs w:val="16"/>
                <w:lang w:val="pt-BR"/>
              </w:rPr>
              <w:t>Jorge Canamar</w:t>
            </w:r>
          </w:p>
          <w:p w:rsidR="002178D7" w:rsidRPr="00944DAE" w:rsidRDefault="00AB033F" w:rsidP="00F51E39">
            <w:pPr>
              <w:rPr>
                <w:rFonts w:cstheme="minorHAnsi"/>
                <w:sz w:val="16"/>
                <w:szCs w:val="16"/>
                <w:lang w:val="pt-BR"/>
              </w:rPr>
            </w:pPr>
            <w:hyperlink r:id="rId109" w:history="1">
              <w:r w:rsidR="00F51E39" w:rsidRPr="00944DAE">
                <w:rPr>
                  <w:rStyle w:val="Hyperlink"/>
                  <w:rFonts w:cstheme="minorHAnsi"/>
                  <w:sz w:val="16"/>
                  <w:szCs w:val="16"/>
                  <w:lang w:val="pt-BR"/>
                </w:rPr>
                <w:t>jcanamar@sharyland.com</w:t>
              </w:r>
            </w:hyperlink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F51E39" w:rsidRPr="00944DAE" w:rsidRDefault="00F51E39" w:rsidP="00F51E39">
            <w:pPr>
              <w:rPr>
                <w:rFonts w:cstheme="minorHAnsi"/>
                <w:sz w:val="16"/>
                <w:szCs w:val="16"/>
                <w:lang w:val="pt-BR"/>
              </w:rPr>
            </w:pPr>
            <w:r w:rsidRPr="00944DAE">
              <w:rPr>
                <w:rFonts w:cstheme="minorHAnsi"/>
                <w:sz w:val="16"/>
                <w:szCs w:val="16"/>
                <w:lang w:val="pt-BR"/>
              </w:rPr>
              <w:t>Jorge Canamar</w:t>
            </w:r>
          </w:p>
          <w:p w:rsidR="002178D7" w:rsidRPr="00944DAE" w:rsidRDefault="00AB033F" w:rsidP="00F51E39">
            <w:pPr>
              <w:rPr>
                <w:rFonts w:cstheme="minorHAnsi"/>
                <w:sz w:val="16"/>
                <w:szCs w:val="16"/>
                <w:lang w:val="sv-SE"/>
              </w:rPr>
            </w:pPr>
            <w:hyperlink r:id="rId110" w:history="1">
              <w:r w:rsidR="00F51E39" w:rsidRPr="00944DAE">
                <w:rPr>
                  <w:rStyle w:val="Hyperlink"/>
                  <w:rFonts w:cstheme="minorHAnsi"/>
                  <w:sz w:val="16"/>
                  <w:szCs w:val="16"/>
                  <w:lang w:val="pt-BR"/>
                </w:rPr>
                <w:t>jcanamar@sharyland.com</w:t>
              </w:r>
            </w:hyperlink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51E39" w:rsidRPr="00944DAE" w:rsidRDefault="00F51E39" w:rsidP="00F51E39">
            <w:pPr>
              <w:rPr>
                <w:rFonts w:cstheme="minorHAnsi"/>
                <w:sz w:val="16"/>
                <w:szCs w:val="16"/>
              </w:rPr>
            </w:pPr>
            <w:r w:rsidRPr="00944DAE">
              <w:rPr>
                <w:rFonts w:cstheme="minorHAnsi"/>
                <w:sz w:val="16"/>
                <w:szCs w:val="16"/>
              </w:rPr>
              <w:t>Said Aljazawi</w:t>
            </w:r>
          </w:p>
          <w:p w:rsidR="002178D7" w:rsidRPr="00944DAE" w:rsidRDefault="00AB033F" w:rsidP="00F51E39">
            <w:pPr>
              <w:rPr>
                <w:rFonts w:cstheme="minorHAnsi"/>
                <w:sz w:val="16"/>
                <w:szCs w:val="16"/>
                <w:lang w:val="sv-SE"/>
              </w:rPr>
            </w:pPr>
            <w:hyperlink r:id="rId111" w:history="1">
              <w:r w:rsidR="00F51E39" w:rsidRPr="00944DAE">
                <w:rPr>
                  <w:rStyle w:val="Hyperlink"/>
                  <w:rFonts w:cstheme="minorHAnsi"/>
                  <w:sz w:val="16"/>
                  <w:szCs w:val="16"/>
                </w:rPr>
                <w:t>said.aljazawi@sharyland.com</w:t>
              </w:r>
            </w:hyperlink>
          </w:p>
        </w:tc>
      </w:tr>
      <w:tr w:rsidR="006F496D" w:rsidRPr="00F51E39" w:rsidTr="008A0488">
        <w:trPr>
          <w:trHeight w:val="315"/>
        </w:trPr>
        <w:tc>
          <w:tcPr>
            <w:tcW w:w="1368" w:type="dxa"/>
            <w:hideMark/>
          </w:tcPr>
          <w:p w:rsidR="006F496D" w:rsidRPr="001B2D4E" w:rsidRDefault="006F496D">
            <w:r w:rsidRPr="001B2D4E">
              <w:t>STEC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hideMark/>
          </w:tcPr>
          <w:p w:rsidR="006F496D" w:rsidRPr="00D43953" w:rsidRDefault="005677D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Paul</w:t>
            </w:r>
            <w:r w:rsidR="006F496D" w:rsidRPr="00D43953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Person</w:t>
            </w:r>
          </w:p>
          <w:p w:rsidR="006F496D" w:rsidRPr="00D43953" w:rsidRDefault="00AB033F" w:rsidP="004D5F60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112" w:history="1">
              <w:r w:rsidR="002C4060" w:rsidRPr="0015338F">
                <w:rPr>
                  <w:rStyle w:val="Hyperlink"/>
                  <w:rFonts w:cstheme="minorHAnsi"/>
                  <w:sz w:val="16"/>
                  <w:szCs w:val="16"/>
                </w:rPr>
                <w:t>pperson@stec.org</w:t>
              </w:r>
            </w:hyperlink>
          </w:p>
        </w:tc>
        <w:tc>
          <w:tcPr>
            <w:tcW w:w="2430" w:type="dxa"/>
            <w:tcBorders>
              <w:bottom w:val="single" w:sz="4" w:space="0" w:color="auto"/>
            </w:tcBorders>
            <w:hideMark/>
          </w:tcPr>
          <w:p w:rsidR="006F496D" w:rsidRPr="00D43953" w:rsidRDefault="006F496D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C.W. Calhoun</w:t>
            </w:r>
          </w:p>
          <w:p w:rsidR="006F496D" w:rsidRPr="00D43953" w:rsidRDefault="00AB033F">
            <w:pPr>
              <w:rPr>
                <w:rFonts w:cstheme="minorHAnsi"/>
                <w:sz w:val="16"/>
                <w:szCs w:val="16"/>
                <w:u w:val="single"/>
              </w:rPr>
            </w:pPr>
            <w:hyperlink r:id="rId113" w:history="1">
              <w:r w:rsidR="006F496D" w:rsidRPr="00D43953">
                <w:rPr>
                  <w:rStyle w:val="Hyperlink"/>
                  <w:rFonts w:cstheme="minorHAnsi"/>
                  <w:sz w:val="16"/>
                  <w:szCs w:val="16"/>
                </w:rPr>
                <w:t>cwcalhoun@stec.org</w:t>
              </w:r>
            </w:hyperlink>
          </w:p>
        </w:tc>
        <w:tc>
          <w:tcPr>
            <w:tcW w:w="2340" w:type="dxa"/>
            <w:tcBorders>
              <w:bottom w:val="single" w:sz="4" w:space="0" w:color="auto"/>
            </w:tcBorders>
            <w:hideMark/>
          </w:tcPr>
          <w:p w:rsidR="006F496D" w:rsidRPr="00F51E39" w:rsidRDefault="006F496D">
            <w:pPr>
              <w:rPr>
                <w:rFonts w:cstheme="minorHAnsi"/>
                <w:sz w:val="16"/>
                <w:szCs w:val="16"/>
                <w:lang w:val="de-DE"/>
              </w:rPr>
            </w:pPr>
            <w:r w:rsidRPr="00F51E39">
              <w:rPr>
                <w:rFonts w:cstheme="minorHAnsi"/>
                <w:sz w:val="16"/>
                <w:szCs w:val="16"/>
                <w:lang w:val="de-DE"/>
              </w:rPr>
              <w:t>Dung Nguyen</w:t>
            </w:r>
          </w:p>
          <w:p w:rsidR="006F496D" w:rsidRPr="00F51E39" w:rsidRDefault="00AB033F">
            <w:pPr>
              <w:rPr>
                <w:rFonts w:cstheme="minorHAnsi"/>
                <w:sz w:val="16"/>
                <w:szCs w:val="16"/>
                <w:u w:val="single"/>
                <w:lang w:val="de-DE"/>
              </w:rPr>
            </w:pPr>
            <w:hyperlink r:id="rId114" w:history="1">
              <w:r w:rsidR="008C38CD" w:rsidRPr="00F51E39">
                <w:rPr>
                  <w:rStyle w:val="Hyperlink"/>
                  <w:rFonts w:cstheme="minorHAnsi"/>
                  <w:sz w:val="16"/>
                  <w:szCs w:val="16"/>
                  <w:lang w:val="de-DE"/>
                </w:rPr>
                <w:t>dnguyen@stec.org</w:t>
              </w:r>
            </w:hyperlink>
            <w:r w:rsidR="008C38CD" w:rsidRPr="00F51E39">
              <w:rPr>
                <w:rFonts w:cstheme="minorHAnsi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hideMark/>
          </w:tcPr>
          <w:p w:rsidR="006F496D" w:rsidRPr="00F51E39" w:rsidRDefault="006F496D">
            <w:pPr>
              <w:rPr>
                <w:rFonts w:cstheme="minorHAnsi"/>
                <w:sz w:val="16"/>
                <w:szCs w:val="16"/>
                <w:lang w:val="de-DE"/>
              </w:rPr>
            </w:pPr>
            <w:r w:rsidRPr="00F51E39">
              <w:rPr>
                <w:rFonts w:cstheme="minorHAnsi"/>
                <w:sz w:val="16"/>
                <w:szCs w:val="16"/>
                <w:lang w:val="de-DE"/>
              </w:rPr>
              <w:t>Dung Nguyen</w:t>
            </w:r>
          </w:p>
          <w:p w:rsidR="006F496D" w:rsidRPr="00F51E39" w:rsidRDefault="00AB033F">
            <w:pPr>
              <w:rPr>
                <w:rFonts w:cstheme="minorHAnsi"/>
                <w:sz w:val="16"/>
                <w:szCs w:val="16"/>
                <w:u w:val="single"/>
                <w:lang w:val="de-DE"/>
              </w:rPr>
            </w:pPr>
            <w:hyperlink r:id="rId115" w:history="1">
              <w:r w:rsidR="008C38CD" w:rsidRPr="00F51E39">
                <w:rPr>
                  <w:rStyle w:val="Hyperlink"/>
                  <w:rFonts w:cstheme="minorHAnsi"/>
                  <w:sz w:val="16"/>
                  <w:szCs w:val="16"/>
                  <w:lang w:val="de-DE"/>
                </w:rPr>
                <w:t>dnguyen@stec.org</w:t>
              </w:r>
            </w:hyperlink>
            <w:r w:rsidR="008C38CD" w:rsidRPr="00F51E39">
              <w:rPr>
                <w:rFonts w:cstheme="minorHAnsi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6F496D" w:rsidRPr="00F51E39" w:rsidRDefault="006F496D">
            <w:pPr>
              <w:rPr>
                <w:rFonts w:cstheme="minorHAnsi"/>
                <w:sz w:val="16"/>
                <w:szCs w:val="16"/>
                <w:lang w:val="de-DE"/>
              </w:rPr>
            </w:pPr>
            <w:r w:rsidRPr="00F51E39">
              <w:rPr>
                <w:rFonts w:cstheme="minorHAnsi"/>
                <w:sz w:val="16"/>
                <w:szCs w:val="16"/>
                <w:lang w:val="de-DE"/>
              </w:rPr>
              <w:t>Dung Nguyen</w:t>
            </w:r>
          </w:p>
          <w:p w:rsidR="006F496D" w:rsidRPr="00F51E39" w:rsidRDefault="00AB033F">
            <w:pPr>
              <w:rPr>
                <w:rFonts w:cstheme="minorHAnsi"/>
                <w:sz w:val="16"/>
                <w:szCs w:val="16"/>
                <w:u w:val="single"/>
                <w:lang w:val="de-DE"/>
              </w:rPr>
            </w:pPr>
            <w:hyperlink r:id="rId116" w:history="1">
              <w:r w:rsidR="008C38CD" w:rsidRPr="00F51E39">
                <w:rPr>
                  <w:rStyle w:val="Hyperlink"/>
                  <w:rFonts w:cstheme="minorHAnsi"/>
                  <w:sz w:val="16"/>
                  <w:szCs w:val="16"/>
                  <w:lang w:val="de-DE"/>
                </w:rPr>
                <w:t>dnguyen@stec.org</w:t>
              </w:r>
            </w:hyperlink>
            <w:r w:rsidR="008C38CD" w:rsidRPr="00F51E39">
              <w:rPr>
                <w:rFonts w:cstheme="minorHAnsi"/>
                <w:sz w:val="16"/>
                <w:szCs w:val="16"/>
                <w:lang w:val="de-DE"/>
              </w:rPr>
              <w:t xml:space="preserve"> </w:t>
            </w:r>
          </w:p>
        </w:tc>
      </w:tr>
      <w:tr w:rsidR="006F496D" w:rsidRPr="001B2D4E" w:rsidTr="008A0488">
        <w:trPr>
          <w:trHeight w:val="315"/>
        </w:trPr>
        <w:tc>
          <w:tcPr>
            <w:tcW w:w="1368" w:type="dxa"/>
            <w:hideMark/>
          </w:tcPr>
          <w:p w:rsidR="006F496D" w:rsidRPr="001B2D4E" w:rsidRDefault="006F496D">
            <w:r w:rsidRPr="001B2D4E">
              <w:t>WETT</w:t>
            </w:r>
          </w:p>
        </w:tc>
        <w:tc>
          <w:tcPr>
            <w:tcW w:w="2340" w:type="dxa"/>
            <w:hideMark/>
          </w:tcPr>
          <w:p w:rsidR="006F496D" w:rsidRPr="00D43953" w:rsidRDefault="006F496D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Antonio Ansede</w:t>
            </w:r>
          </w:p>
          <w:p w:rsidR="006F496D" w:rsidRDefault="00AB033F">
            <w:pPr>
              <w:rPr>
                <w:rStyle w:val="Hyperlink"/>
                <w:rFonts w:cstheme="minorHAnsi"/>
                <w:sz w:val="16"/>
                <w:szCs w:val="16"/>
              </w:rPr>
            </w:pPr>
            <w:hyperlink r:id="rId117" w:history="1">
              <w:r w:rsidR="006F496D" w:rsidRPr="00D43953">
                <w:rPr>
                  <w:rStyle w:val="Hyperlink"/>
                  <w:rFonts w:cstheme="minorHAnsi"/>
                  <w:sz w:val="16"/>
                  <w:szCs w:val="16"/>
                </w:rPr>
                <w:t>antonio.ansede@windenergyoftexas.com</w:t>
              </w:r>
            </w:hyperlink>
          </w:p>
          <w:p w:rsidR="00213B0F" w:rsidRPr="00D43953" w:rsidRDefault="00213B0F" w:rsidP="00213B0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0" w:type="dxa"/>
            <w:hideMark/>
          </w:tcPr>
          <w:p w:rsidR="006F496D" w:rsidRPr="00D43953" w:rsidRDefault="006F496D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Julius Horvath</w:t>
            </w:r>
          </w:p>
          <w:p w:rsidR="006F496D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118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julius.horvath@windenergyoftexas.com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hideMark/>
          </w:tcPr>
          <w:p w:rsidR="006F496D" w:rsidRPr="00D43953" w:rsidRDefault="006F496D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Julius Horvath</w:t>
            </w:r>
          </w:p>
          <w:p w:rsidR="006F496D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119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julius.horvath@windenergyoftexas.com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  <w:hideMark/>
          </w:tcPr>
          <w:p w:rsidR="006F496D" w:rsidRPr="00D43953" w:rsidRDefault="006F496D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Julius Horvath</w:t>
            </w:r>
          </w:p>
          <w:p w:rsidR="006F496D" w:rsidRPr="00D43953" w:rsidRDefault="00AB033F">
            <w:pPr>
              <w:rPr>
                <w:rFonts w:cstheme="minorHAnsi"/>
                <w:sz w:val="16"/>
                <w:szCs w:val="16"/>
              </w:rPr>
            </w:pPr>
            <w:hyperlink r:id="rId120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julius.horvath@windenergyoftexas.com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hideMark/>
          </w:tcPr>
          <w:p w:rsidR="006F496D" w:rsidRPr="00D43953" w:rsidRDefault="006F496D">
            <w:pPr>
              <w:rPr>
                <w:rFonts w:cstheme="minorHAnsi"/>
                <w:sz w:val="16"/>
                <w:szCs w:val="16"/>
              </w:rPr>
            </w:pPr>
            <w:r w:rsidRPr="00D43953">
              <w:rPr>
                <w:rFonts w:cstheme="minorHAnsi"/>
                <w:sz w:val="16"/>
                <w:szCs w:val="16"/>
              </w:rPr>
              <w:t>Antonio Ansede</w:t>
            </w:r>
          </w:p>
          <w:p w:rsidR="006F496D" w:rsidRDefault="00AB033F">
            <w:pPr>
              <w:rPr>
                <w:rFonts w:cstheme="minorHAnsi"/>
                <w:sz w:val="16"/>
                <w:szCs w:val="16"/>
              </w:rPr>
            </w:pPr>
            <w:hyperlink r:id="rId121" w:history="1">
              <w:r w:rsidR="008C38CD" w:rsidRPr="009C30C1">
                <w:rPr>
                  <w:rStyle w:val="Hyperlink"/>
                  <w:rFonts w:cstheme="minorHAnsi"/>
                  <w:sz w:val="16"/>
                  <w:szCs w:val="16"/>
                </w:rPr>
                <w:t>antonio.ansede@windenergyoftexas.com</w:t>
              </w:r>
            </w:hyperlink>
            <w:r w:rsidR="008C38C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213B0F" w:rsidRDefault="00213B0F">
            <w:pPr>
              <w:rPr>
                <w:rFonts w:cstheme="minorHAnsi"/>
                <w:sz w:val="16"/>
                <w:szCs w:val="16"/>
              </w:rPr>
            </w:pPr>
          </w:p>
          <w:p w:rsidR="00213B0F" w:rsidRPr="00D43953" w:rsidRDefault="00213B0F" w:rsidP="00213B0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Robert </w:t>
            </w:r>
            <w:proofErr w:type="spellStart"/>
            <w:r>
              <w:rPr>
                <w:rFonts w:cstheme="minorHAnsi"/>
                <w:sz w:val="16"/>
                <w:szCs w:val="16"/>
              </w:rPr>
              <w:t>Ehiemua</w:t>
            </w:r>
            <w:proofErr w:type="spellEnd"/>
          </w:p>
          <w:p w:rsidR="00213B0F" w:rsidRDefault="00AB033F" w:rsidP="00213B0F">
            <w:pPr>
              <w:rPr>
                <w:rStyle w:val="Hyperlink"/>
                <w:rFonts w:cstheme="minorHAnsi"/>
                <w:sz w:val="16"/>
                <w:szCs w:val="16"/>
              </w:rPr>
            </w:pPr>
            <w:hyperlink r:id="rId122" w:history="1">
              <w:r w:rsidR="00213B0F" w:rsidRPr="00696994">
                <w:rPr>
                  <w:rStyle w:val="Hyperlink"/>
                  <w:rFonts w:cstheme="minorHAnsi"/>
                  <w:sz w:val="16"/>
                  <w:szCs w:val="16"/>
                </w:rPr>
                <w:t>robert.ehiemua@windenergyoftexas.com</w:t>
              </w:r>
            </w:hyperlink>
          </w:p>
          <w:p w:rsidR="00213B0F" w:rsidRPr="00D43953" w:rsidRDefault="00213B0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80AB5" w:rsidRPr="00F51E39" w:rsidTr="008A0488">
        <w:trPr>
          <w:trHeight w:val="315"/>
        </w:trPr>
        <w:tc>
          <w:tcPr>
            <w:tcW w:w="1368" w:type="dxa"/>
          </w:tcPr>
          <w:p w:rsidR="00080AB5" w:rsidRDefault="00080AB5"/>
        </w:tc>
        <w:tc>
          <w:tcPr>
            <w:tcW w:w="2340" w:type="dxa"/>
          </w:tcPr>
          <w:p w:rsidR="00080AB5" w:rsidRPr="00F51E39" w:rsidRDefault="00080AB5">
            <w:pPr>
              <w:rPr>
                <w:rFonts w:cstheme="minorHAnsi"/>
                <w:sz w:val="16"/>
                <w:szCs w:val="16"/>
                <w:lang w:val="fr-FR"/>
              </w:rPr>
            </w:pPr>
          </w:p>
        </w:tc>
        <w:tc>
          <w:tcPr>
            <w:tcW w:w="2430" w:type="dxa"/>
          </w:tcPr>
          <w:p w:rsidR="00080AB5" w:rsidRPr="00F51E39" w:rsidRDefault="00080AB5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</w:p>
        </w:tc>
        <w:tc>
          <w:tcPr>
            <w:tcW w:w="2340" w:type="dxa"/>
          </w:tcPr>
          <w:p w:rsidR="00080AB5" w:rsidRPr="00F51E39" w:rsidRDefault="00080AB5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</w:p>
        </w:tc>
        <w:tc>
          <w:tcPr>
            <w:tcW w:w="2430" w:type="dxa"/>
          </w:tcPr>
          <w:p w:rsidR="00080AB5" w:rsidRPr="00F51E39" w:rsidRDefault="00080AB5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</w:p>
        </w:tc>
        <w:tc>
          <w:tcPr>
            <w:tcW w:w="2268" w:type="dxa"/>
          </w:tcPr>
          <w:p w:rsidR="00080AB5" w:rsidRPr="00F51E39" w:rsidRDefault="00080AB5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</w:p>
        </w:tc>
      </w:tr>
      <w:tr w:rsidR="00AD4542" w:rsidRPr="00F51E39" w:rsidTr="008A0488">
        <w:trPr>
          <w:trHeight w:val="315"/>
        </w:trPr>
        <w:tc>
          <w:tcPr>
            <w:tcW w:w="1368" w:type="dxa"/>
          </w:tcPr>
          <w:p w:rsidR="00AD4542" w:rsidRPr="001B2D4E" w:rsidRDefault="00AD4542">
            <w:r>
              <w:t>SBEC</w:t>
            </w:r>
          </w:p>
        </w:tc>
        <w:tc>
          <w:tcPr>
            <w:tcW w:w="2340" w:type="dxa"/>
          </w:tcPr>
          <w:p w:rsidR="00AD4542" w:rsidRPr="00F51E39" w:rsidRDefault="00AD4542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Don Roberts</w:t>
            </w:r>
          </w:p>
          <w:p w:rsidR="00AD4542" w:rsidRPr="00F51E39" w:rsidRDefault="00AB033F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hyperlink r:id="rId123" w:history="1">
              <w:r w:rsidR="00AD4542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droberts@sbec.org</w:t>
              </w:r>
            </w:hyperlink>
          </w:p>
        </w:tc>
        <w:tc>
          <w:tcPr>
            <w:tcW w:w="2430" w:type="dxa"/>
          </w:tcPr>
          <w:p w:rsidR="00AD4542" w:rsidRPr="00F51E39" w:rsidRDefault="00AD4542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Don Roberts</w:t>
            </w:r>
          </w:p>
          <w:p w:rsidR="00AD4542" w:rsidRPr="00F51E39" w:rsidRDefault="00AB033F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hyperlink r:id="rId124" w:history="1">
              <w:r w:rsidR="00AD4542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droberts@sbec.org</w:t>
              </w:r>
            </w:hyperlink>
          </w:p>
        </w:tc>
        <w:tc>
          <w:tcPr>
            <w:tcW w:w="2340" w:type="dxa"/>
          </w:tcPr>
          <w:p w:rsidR="00AD4542" w:rsidRPr="00F51E39" w:rsidRDefault="00AD4542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Don Roberts</w:t>
            </w:r>
          </w:p>
          <w:p w:rsidR="00AD4542" w:rsidRPr="00F51E39" w:rsidRDefault="00AB033F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hyperlink r:id="rId125" w:history="1">
              <w:r w:rsidR="00AD4542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droberts@sbec.org</w:t>
              </w:r>
            </w:hyperlink>
          </w:p>
        </w:tc>
        <w:tc>
          <w:tcPr>
            <w:tcW w:w="2430" w:type="dxa"/>
          </w:tcPr>
          <w:p w:rsidR="00AD4542" w:rsidRPr="00F51E39" w:rsidRDefault="00AD4542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Don Roberts</w:t>
            </w:r>
          </w:p>
          <w:p w:rsidR="00AD4542" w:rsidRPr="00F51E39" w:rsidRDefault="00AB033F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hyperlink r:id="rId126" w:history="1">
              <w:r w:rsidR="00AD4542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droberts@sbec.org</w:t>
              </w:r>
            </w:hyperlink>
          </w:p>
        </w:tc>
        <w:tc>
          <w:tcPr>
            <w:tcW w:w="2268" w:type="dxa"/>
          </w:tcPr>
          <w:p w:rsidR="00AD4542" w:rsidRPr="00F51E39" w:rsidRDefault="00AD4542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r w:rsidRPr="00F51E39">
              <w:rPr>
                <w:rFonts w:cstheme="minorHAnsi"/>
                <w:sz w:val="16"/>
                <w:szCs w:val="16"/>
                <w:lang w:val="fr-FR"/>
              </w:rPr>
              <w:t>Don Roberts</w:t>
            </w:r>
          </w:p>
          <w:p w:rsidR="00AD4542" w:rsidRPr="00F51E39" w:rsidRDefault="00AB033F" w:rsidP="00AD4542">
            <w:pPr>
              <w:rPr>
                <w:rFonts w:cstheme="minorHAnsi"/>
                <w:sz w:val="16"/>
                <w:szCs w:val="16"/>
                <w:lang w:val="fr-FR"/>
              </w:rPr>
            </w:pPr>
            <w:hyperlink r:id="rId127" w:history="1">
              <w:r w:rsidR="00AD4542" w:rsidRPr="00F51E39">
                <w:rPr>
                  <w:rStyle w:val="Hyperlink"/>
                  <w:rFonts w:cstheme="minorHAnsi"/>
                  <w:sz w:val="16"/>
                  <w:szCs w:val="16"/>
                  <w:lang w:val="fr-FR"/>
                </w:rPr>
                <w:t>droberts@sbec.org</w:t>
              </w:r>
            </w:hyperlink>
          </w:p>
        </w:tc>
      </w:tr>
    </w:tbl>
    <w:p w:rsidR="00AD60C5" w:rsidRPr="00F51E39" w:rsidRDefault="00AD60C5">
      <w:pPr>
        <w:rPr>
          <w:lang w:val="fr-FR"/>
        </w:rPr>
      </w:pPr>
    </w:p>
    <w:p w:rsidR="00AD60C5" w:rsidRDefault="0062705D" w:rsidP="00243972">
      <w:r>
        <w:t xml:space="preserve">Revised: </w:t>
      </w:r>
      <w:r w:rsidR="0027534C">
        <w:t>1</w:t>
      </w:r>
      <w:r w:rsidR="00213B0F">
        <w:t>0</w:t>
      </w:r>
      <w:r w:rsidR="00740D24">
        <w:t>/</w:t>
      </w:r>
      <w:r w:rsidR="0027534C">
        <w:t>11</w:t>
      </w:r>
      <w:bookmarkStart w:id="10" w:name="_GoBack"/>
      <w:bookmarkEnd w:id="10"/>
      <w:r w:rsidR="004615F3">
        <w:t>/201</w:t>
      </w:r>
      <w:r w:rsidR="00213B0F">
        <w:t>7</w:t>
      </w:r>
    </w:p>
    <w:sectPr w:rsidR="00AD60C5" w:rsidSect="00C737C1">
      <w:headerReference w:type="default" r:id="rId128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33F" w:rsidRDefault="00AB033F" w:rsidP="00AD60C5">
      <w:pPr>
        <w:spacing w:after="0" w:line="240" w:lineRule="auto"/>
      </w:pPr>
      <w:r>
        <w:separator/>
      </w:r>
    </w:p>
  </w:endnote>
  <w:endnote w:type="continuationSeparator" w:id="0">
    <w:p w:rsidR="00AB033F" w:rsidRDefault="00AB033F" w:rsidP="00AD6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33F" w:rsidRDefault="00AB033F" w:rsidP="00AD60C5">
      <w:pPr>
        <w:spacing w:after="0" w:line="240" w:lineRule="auto"/>
      </w:pPr>
      <w:r>
        <w:separator/>
      </w:r>
    </w:p>
  </w:footnote>
  <w:footnote w:type="continuationSeparator" w:id="0">
    <w:p w:rsidR="00AB033F" w:rsidRDefault="00AB033F" w:rsidP="00AD6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0C5" w:rsidRPr="00AD60C5" w:rsidRDefault="00AD60C5" w:rsidP="00AD60C5">
    <w:pPr>
      <w:pStyle w:val="Header"/>
      <w:jc w:val="center"/>
      <w:rPr>
        <w:i/>
      </w:rPr>
    </w:pPr>
    <w:r w:rsidRPr="00AD60C5">
      <w:rPr>
        <w:i/>
      </w:rPr>
      <w:t>CONFIDENTIAL WITHIN ERCOT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CEE7E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C205F28"/>
    <w:multiLevelType w:val="hybridMultilevel"/>
    <w:tmpl w:val="9B0E0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C5"/>
    <w:rsid w:val="00001787"/>
    <w:rsid w:val="00007BE0"/>
    <w:rsid w:val="0002171C"/>
    <w:rsid w:val="00024281"/>
    <w:rsid w:val="00071F23"/>
    <w:rsid w:val="000740D3"/>
    <w:rsid w:val="00080AB5"/>
    <w:rsid w:val="0008625A"/>
    <w:rsid w:val="000D4048"/>
    <w:rsid w:val="000E49CB"/>
    <w:rsid w:val="00103679"/>
    <w:rsid w:val="001106A4"/>
    <w:rsid w:val="00115085"/>
    <w:rsid w:val="00115D38"/>
    <w:rsid w:val="0012592E"/>
    <w:rsid w:val="00131DF0"/>
    <w:rsid w:val="00135810"/>
    <w:rsid w:val="0013664B"/>
    <w:rsid w:val="00143894"/>
    <w:rsid w:val="0015237C"/>
    <w:rsid w:val="00152FF8"/>
    <w:rsid w:val="0016571F"/>
    <w:rsid w:val="001717C2"/>
    <w:rsid w:val="00174630"/>
    <w:rsid w:val="00174B96"/>
    <w:rsid w:val="001758CD"/>
    <w:rsid w:val="001A59D4"/>
    <w:rsid w:val="001B2D4E"/>
    <w:rsid w:val="001B4784"/>
    <w:rsid w:val="001C3DBF"/>
    <w:rsid w:val="001E7A78"/>
    <w:rsid w:val="002054A8"/>
    <w:rsid w:val="00210999"/>
    <w:rsid w:val="00213B0F"/>
    <w:rsid w:val="00217479"/>
    <w:rsid w:val="002178D7"/>
    <w:rsid w:val="0022732B"/>
    <w:rsid w:val="00243972"/>
    <w:rsid w:val="00253B3C"/>
    <w:rsid w:val="00267FF2"/>
    <w:rsid w:val="00273DAB"/>
    <w:rsid w:val="0027534C"/>
    <w:rsid w:val="00283BDD"/>
    <w:rsid w:val="00286F9D"/>
    <w:rsid w:val="002A3013"/>
    <w:rsid w:val="002B03F1"/>
    <w:rsid w:val="002C1B61"/>
    <w:rsid w:val="002C2DD4"/>
    <w:rsid w:val="002C4060"/>
    <w:rsid w:val="002F40F9"/>
    <w:rsid w:val="002F5981"/>
    <w:rsid w:val="0030195A"/>
    <w:rsid w:val="00311E5A"/>
    <w:rsid w:val="00316A47"/>
    <w:rsid w:val="00322494"/>
    <w:rsid w:val="00323A27"/>
    <w:rsid w:val="003331BA"/>
    <w:rsid w:val="0035171C"/>
    <w:rsid w:val="003722E5"/>
    <w:rsid w:val="003802C8"/>
    <w:rsid w:val="003B4E9E"/>
    <w:rsid w:val="003E2B70"/>
    <w:rsid w:val="003F164C"/>
    <w:rsid w:val="003F6C9F"/>
    <w:rsid w:val="004027DC"/>
    <w:rsid w:val="004040E4"/>
    <w:rsid w:val="00404419"/>
    <w:rsid w:val="004162C0"/>
    <w:rsid w:val="004165DA"/>
    <w:rsid w:val="00423996"/>
    <w:rsid w:val="0042655A"/>
    <w:rsid w:val="0043797D"/>
    <w:rsid w:val="00440B52"/>
    <w:rsid w:val="004440C4"/>
    <w:rsid w:val="00457CA7"/>
    <w:rsid w:val="004615F3"/>
    <w:rsid w:val="00463767"/>
    <w:rsid w:val="004649BC"/>
    <w:rsid w:val="00482E04"/>
    <w:rsid w:val="004921B0"/>
    <w:rsid w:val="00492408"/>
    <w:rsid w:val="00496254"/>
    <w:rsid w:val="004A593A"/>
    <w:rsid w:val="004B49C9"/>
    <w:rsid w:val="004D5F60"/>
    <w:rsid w:val="004F686E"/>
    <w:rsid w:val="004F6A6A"/>
    <w:rsid w:val="004F6D64"/>
    <w:rsid w:val="005006F8"/>
    <w:rsid w:val="00522362"/>
    <w:rsid w:val="00543E58"/>
    <w:rsid w:val="00550189"/>
    <w:rsid w:val="005562FE"/>
    <w:rsid w:val="005603AF"/>
    <w:rsid w:val="005607CD"/>
    <w:rsid w:val="005677D1"/>
    <w:rsid w:val="00584E3E"/>
    <w:rsid w:val="005872E4"/>
    <w:rsid w:val="0058732A"/>
    <w:rsid w:val="005B7439"/>
    <w:rsid w:val="005B7A9A"/>
    <w:rsid w:val="005C6DD3"/>
    <w:rsid w:val="0062705D"/>
    <w:rsid w:val="00634615"/>
    <w:rsid w:val="00634B41"/>
    <w:rsid w:val="00644BAF"/>
    <w:rsid w:val="0065163D"/>
    <w:rsid w:val="006573CF"/>
    <w:rsid w:val="00660FB5"/>
    <w:rsid w:val="00676548"/>
    <w:rsid w:val="0067666B"/>
    <w:rsid w:val="00691A01"/>
    <w:rsid w:val="006934EE"/>
    <w:rsid w:val="006D392E"/>
    <w:rsid w:val="006D5619"/>
    <w:rsid w:val="006F496D"/>
    <w:rsid w:val="006F6470"/>
    <w:rsid w:val="00706800"/>
    <w:rsid w:val="00707447"/>
    <w:rsid w:val="007243BE"/>
    <w:rsid w:val="00730A80"/>
    <w:rsid w:val="00740D24"/>
    <w:rsid w:val="00766B8F"/>
    <w:rsid w:val="007672FA"/>
    <w:rsid w:val="007773BE"/>
    <w:rsid w:val="007838A5"/>
    <w:rsid w:val="00787DDD"/>
    <w:rsid w:val="007B4F71"/>
    <w:rsid w:val="007D562B"/>
    <w:rsid w:val="007D68BC"/>
    <w:rsid w:val="007F3E03"/>
    <w:rsid w:val="007F5BBC"/>
    <w:rsid w:val="00800423"/>
    <w:rsid w:val="00802933"/>
    <w:rsid w:val="0080484B"/>
    <w:rsid w:val="008224B5"/>
    <w:rsid w:val="00827654"/>
    <w:rsid w:val="00843205"/>
    <w:rsid w:val="00850991"/>
    <w:rsid w:val="00852494"/>
    <w:rsid w:val="00857E53"/>
    <w:rsid w:val="0086683C"/>
    <w:rsid w:val="008755B0"/>
    <w:rsid w:val="00876059"/>
    <w:rsid w:val="0088168F"/>
    <w:rsid w:val="008A0488"/>
    <w:rsid w:val="008A7CF5"/>
    <w:rsid w:val="008C38CD"/>
    <w:rsid w:val="008D1B01"/>
    <w:rsid w:val="008E2E3E"/>
    <w:rsid w:val="009001A7"/>
    <w:rsid w:val="0090322D"/>
    <w:rsid w:val="00911178"/>
    <w:rsid w:val="0091385A"/>
    <w:rsid w:val="00915EF5"/>
    <w:rsid w:val="00924333"/>
    <w:rsid w:val="009253E5"/>
    <w:rsid w:val="0093507C"/>
    <w:rsid w:val="00936711"/>
    <w:rsid w:val="0094035D"/>
    <w:rsid w:val="00944C88"/>
    <w:rsid w:val="00944DAE"/>
    <w:rsid w:val="009552E0"/>
    <w:rsid w:val="00971AF6"/>
    <w:rsid w:val="0097524E"/>
    <w:rsid w:val="00976117"/>
    <w:rsid w:val="009A5854"/>
    <w:rsid w:val="009B4D43"/>
    <w:rsid w:val="00A13B93"/>
    <w:rsid w:val="00A43425"/>
    <w:rsid w:val="00A70FEF"/>
    <w:rsid w:val="00A74F75"/>
    <w:rsid w:val="00A805CB"/>
    <w:rsid w:val="00A85779"/>
    <w:rsid w:val="00A85BB6"/>
    <w:rsid w:val="00AA2720"/>
    <w:rsid w:val="00AA412C"/>
    <w:rsid w:val="00AB033F"/>
    <w:rsid w:val="00AB3220"/>
    <w:rsid w:val="00AB547D"/>
    <w:rsid w:val="00AC0150"/>
    <w:rsid w:val="00AC2BF5"/>
    <w:rsid w:val="00AD2EB2"/>
    <w:rsid w:val="00AD4542"/>
    <w:rsid w:val="00AD60C5"/>
    <w:rsid w:val="00AE3114"/>
    <w:rsid w:val="00AF5921"/>
    <w:rsid w:val="00B1185E"/>
    <w:rsid w:val="00B15826"/>
    <w:rsid w:val="00B244BA"/>
    <w:rsid w:val="00B31544"/>
    <w:rsid w:val="00B52DB5"/>
    <w:rsid w:val="00B564B8"/>
    <w:rsid w:val="00B63375"/>
    <w:rsid w:val="00B91C7C"/>
    <w:rsid w:val="00B92EFF"/>
    <w:rsid w:val="00BA2A4D"/>
    <w:rsid w:val="00BB04BF"/>
    <w:rsid w:val="00BB62C8"/>
    <w:rsid w:val="00BC0FF0"/>
    <w:rsid w:val="00BD1500"/>
    <w:rsid w:val="00BD20B8"/>
    <w:rsid w:val="00BE27D0"/>
    <w:rsid w:val="00C06FDD"/>
    <w:rsid w:val="00C17640"/>
    <w:rsid w:val="00C20898"/>
    <w:rsid w:val="00C32E03"/>
    <w:rsid w:val="00C35027"/>
    <w:rsid w:val="00C4497E"/>
    <w:rsid w:val="00C737C1"/>
    <w:rsid w:val="00C76EAB"/>
    <w:rsid w:val="00C80E64"/>
    <w:rsid w:val="00C83425"/>
    <w:rsid w:val="00C90EA7"/>
    <w:rsid w:val="00CF6ED2"/>
    <w:rsid w:val="00D156D2"/>
    <w:rsid w:val="00D1637F"/>
    <w:rsid w:val="00D25234"/>
    <w:rsid w:val="00D25D75"/>
    <w:rsid w:val="00D33B93"/>
    <w:rsid w:val="00D43953"/>
    <w:rsid w:val="00D5058E"/>
    <w:rsid w:val="00D53222"/>
    <w:rsid w:val="00D629EB"/>
    <w:rsid w:val="00D7518E"/>
    <w:rsid w:val="00D773BA"/>
    <w:rsid w:val="00D820E2"/>
    <w:rsid w:val="00D87A57"/>
    <w:rsid w:val="00DB321B"/>
    <w:rsid w:val="00DB4B01"/>
    <w:rsid w:val="00DD7BCC"/>
    <w:rsid w:val="00DE5140"/>
    <w:rsid w:val="00E1373D"/>
    <w:rsid w:val="00E149F6"/>
    <w:rsid w:val="00E267BD"/>
    <w:rsid w:val="00E43CCB"/>
    <w:rsid w:val="00E46C81"/>
    <w:rsid w:val="00E63A1E"/>
    <w:rsid w:val="00E73B25"/>
    <w:rsid w:val="00E916A4"/>
    <w:rsid w:val="00E96F81"/>
    <w:rsid w:val="00EA4F32"/>
    <w:rsid w:val="00EA5B32"/>
    <w:rsid w:val="00EB0706"/>
    <w:rsid w:val="00EE4F69"/>
    <w:rsid w:val="00EE6916"/>
    <w:rsid w:val="00F21E38"/>
    <w:rsid w:val="00F23F15"/>
    <w:rsid w:val="00F23F1C"/>
    <w:rsid w:val="00F51E39"/>
    <w:rsid w:val="00F82F74"/>
    <w:rsid w:val="00F96940"/>
    <w:rsid w:val="00FA004B"/>
    <w:rsid w:val="00FC0A87"/>
    <w:rsid w:val="00FC33FE"/>
    <w:rsid w:val="00FC690A"/>
    <w:rsid w:val="00FF0412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60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60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60C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D6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0C5"/>
  </w:style>
  <w:style w:type="paragraph" w:styleId="Footer">
    <w:name w:val="footer"/>
    <w:basedOn w:val="Normal"/>
    <w:link w:val="FooterChar"/>
    <w:uiPriority w:val="99"/>
    <w:semiHidden/>
    <w:unhideWhenUsed/>
    <w:rsid w:val="00AD6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60C5"/>
  </w:style>
  <w:style w:type="paragraph" w:styleId="ListBullet">
    <w:name w:val="List Bullet"/>
    <w:basedOn w:val="Normal"/>
    <w:uiPriority w:val="99"/>
    <w:unhideWhenUsed/>
    <w:rsid w:val="00AD60C5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60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60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60C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D6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0C5"/>
  </w:style>
  <w:style w:type="paragraph" w:styleId="Footer">
    <w:name w:val="footer"/>
    <w:basedOn w:val="Normal"/>
    <w:link w:val="FooterChar"/>
    <w:uiPriority w:val="99"/>
    <w:semiHidden/>
    <w:unhideWhenUsed/>
    <w:rsid w:val="00AD6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60C5"/>
  </w:style>
  <w:style w:type="paragraph" w:styleId="ListBullet">
    <w:name w:val="List Bullet"/>
    <w:basedOn w:val="Normal"/>
    <w:uiPriority w:val="99"/>
    <w:unhideWhenUsed/>
    <w:rsid w:val="00AD60C5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andy.hunt@austinenergy.com" TargetMode="External"/><Relationship Id="rId117" Type="http://schemas.openxmlformats.org/officeDocument/2006/relationships/hyperlink" Target="mailto:antonio.ansede@windenergyoftexas.com" TargetMode="External"/><Relationship Id="rId21" Type="http://schemas.openxmlformats.org/officeDocument/2006/relationships/hyperlink" Target="mailto:sschidurala@aep.com" TargetMode="External"/><Relationship Id="rId42" Type="http://schemas.openxmlformats.org/officeDocument/2006/relationships/hyperlink" Target="mailto:ealvarez@brownsville-pub.com" TargetMode="External"/><Relationship Id="rId47" Type="http://schemas.openxmlformats.org/officeDocument/2006/relationships/hyperlink" Target="mailto:scopeland@btutilities.com" TargetMode="External"/><Relationship Id="rId63" Type="http://schemas.openxmlformats.org/officeDocument/2006/relationships/hyperlink" Target="mailto:KACalle@cpsenergy.com" TargetMode="External"/><Relationship Id="rId68" Type="http://schemas.openxmlformats.org/officeDocument/2006/relationships/hyperlink" Target="mailto:grhargrave@cpsenergy.com" TargetMode="External"/><Relationship Id="rId84" Type="http://schemas.openxmlformats.org/officeDocument/2006/relationships/hyperlink" Target="mailto:transmissionprotection@lcra.org" TargetMode="External"/><Relationship Id="rId89" Type="http://schemas.openxmlformats.org/officeDocument/2006/relationships/hyperlink" Target="mailto:Blair.Giffin@lonestar-transmission.com" TargetMode="External"/><Relationship Id="rId112" Type="http://schemas.openxmlformats.org/officeDocument/2006/relationships/hyperlink" Target="mailto:pperson@stec.org" TargetMode="External"/><Relationship Id="rId16" Type="http://schemas.openxmlformats.org/officeDocument/2006/relationships/hyperlink" Target="mailto:faultanalysis@aep.com" TargetMode="External"/><Relationship Id="rId107" Type="http://schemas.openxmlformats.org/officeDocument/2006/relationships/hyperlink" Target="mailto:ktammar@sharyland.com" TargetMode="External"/><Relationship Id="rId11" Type="http://schemas.openxmlformats.org/officeDocument/2006/relationships/hyperlink" Target="mailto:eafoster@aep.com" TargetMode="External"/><Relationship Id="rId32" Type="http://schemas.openxmlformats.org/officeDocument/2006/relationships/hyperlink" Target="mailto:thomas.ellis@bluebonnet.coop" TargetMode="External"/><Relationship Id="rId37" Type="http://schemas.openxmlformats.org/officeDocument/2006/relationships/hyperlink" Target="mailto:sginsburg@brazoselectric.com" TargetMode="External"/><Relationship Id="rId53" Type="http://schemas.openxmlformats.org/officeDocument/2006/relationships/hyperlink" Target="mailto:cnp-spwg@centerpointenergy.com" TargetMode="External"/><Relationship Id="rId58" Type="http://schemas.openxmlformats.org/officeDocument/2006/relationships/hyperlink" Target="mailto:mduff@cstx.gov" TargetMode="External"/><Relationship Id="rId74" Type="http://schemas.openxmlformats.org/officeDocument/2006/relationships/hyperlink" Target="mailto:tcook@lspower.com" TargetMode="External"/><Relationship Id="rId79" Type="http://schemas.openxmlformats.org/officeDocument/2006/relationships/hyperlink" Target="mailto:Chuck.sears@cityofdenton.com" TargetMode="External"/><Relationship Id="rId102" Type="http://schemas.openxmlformats.org/officeDocument/2006/relationships/hyperlink" Target="mailto:vincent.roberts@tnmp.com" TargetMode="External"/><Relationship Id="rId123" Type="http://schemas.openxmlformats.org/officeDocument/2006/relationships/hyperlink" Target="mailto:droberts@sbec.org" TargetMode="External"/><Relationship Id="rId128" Type="http://schemas.openxmlformats.org/officeDocument/2006/relationships/header" Target="header1.xml"/><Relationship Id="rId5" Type="http://schemas.openxmlformats.org/officeDocument/2006/relationships/styles" Target="styles.xml"/><Relationship Id="rId90" Type="http://schemas.openxmlformats.org/officeDocument/2006/relationships/hyperlink" Target="mailto:Don.Le@lonestar-transmission.com" TargetMode="External"/><Relationship Id="rId95" Type="http://schemas.openxmlformats.org/officeDocument/2006/relationships/hyperlink" Target="mailto:David.Turner@lonestar-transmission.com" TargetMode="External"/><Relationship Id="rId19" Type="http://schemas.openxmlformats.org/officeDocument/2006/relationships/hyperlink" Target="mailto:dekidd@aep.com" TargetMode="External"/><Relationship Id="rId14" Type="http://schemas.openxmlformats.org/officeDocument/2006/relationships/hyperlink" Target="mailto:bgburford@aep.com" TargetMode="External"/><Relationship Id="rId22" Type="http://schemas.openxmlformats.org/officeDocument/2006/relationships/hyperlink" Target="mailto:djedgar@aep.com" TargetMode="External"/><Relationship Id="rId27" Type="http://schemas.openxmlformats.org/officeDocument/2006/relationships/hyperlink" Target="mailto:Xia.gao@austinenergy.com" TargetMode="External"/><Relationship Id="rId30" Type="http://schemas.openxmlformats.org/officeDocument/2006/relationships/hyperlink" Target="mailto:thomas.ellis@bluebonnet.coop" TargetMode="External"/><Relationship Id="rId35" Type="http://schemas.openxmlformats.org/officeDocument/2006/relationships/hyperlink" Target="mailto:amattei@brazoselectric.com" TargetMode="External"/><Relationship Id="rId43" Type="http://schemas.openxmlformats.org/officeDocument/2006/relationships/hyperlink" Target="mailto:scopeland@btutilities.com" TargetMode="External"/><Relationship Id="rId48" Type="http://schemas.openxmlformats.org/officeDocument/2006/relationships/hyperlink" Target="mailto:dmerta@btutilities.com" TargetMode="External"/><Relationship Id="rId56" Type="http://schemas.openxmlformats.org/officeDocument/2006/relationships/hyperlink" Target="mailto:mduff@cstx.gov" TargetMode="External"/><Relationship Id="rId64" Type="http://schemas.openxmlformats.org/officeDocument/2006/relationships/hyperlink" Target="mailto:grhargrave@cpsenergy.com" TargetMode="External"/><Relationship Id="rId69" Type="http://schemas.openxmlformats.org/officeDocument/2006/relationships/hyperlink" Target="mailto:SysProtEng@cpsenergy.com" TargetMode="External"/><Relationship Id="rId77" Type="http://schemas.openxmlformats.org/officeDocument/2006/relationships/hyperlink" Target="mailto:Chuck.sears@cityofdenton.com" TargetMode="External"/><Relationship Id="rId100" Type="http://schemas.openxmlformats.org/officeDocument/2006/relationships/hyperlink" Target="mailto:Kayla.House@oncor.com" TargetMode="External"/><Relationship Id="rId105" Type="http://schemas.openxmlformats.org/officeDocument/2006/relationships/hyperlink" Target="mailto:vincent.roberts@tnmp.com" TargetMode="External"/><Relationship Id="rId113" Type="http://schemas.openxmlformats.org/officeDocument/2006/relationships/hyperlink" Target="mailto:cwcalhoun@stec.org" TargetMode="External"/><Relationship Id="rId118" Type="http://schemas.openxmlformats.org/officeDocument/2006/relationships/hyperlink" Target="mailto:julius.horvath@windenergyoftexas.com" TargetMode="External"/><Relationship Id="rId126" Type="http://schemas.openxmlformats.org/officeDocument/2006/relationships/hyperlink" Target="mailto:droberts@sbec.org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mailto:cnp-spwg@centerpointenergy.com" TargetMode="External"/><Relationship Id="rId72" Type="http://schemas.openxmlformats.org/officeDocument/2006/relationships/hyperlink" Target="mailto:tcook@lspower.com" TargetMode="External"/><Relationship Id="rId80" Type="http://schemas.openxmlformats.org/officeDocument/2006/relationships/hyperlink" Target="mailto:Chuck.sears@cityofdenton.com" TargetMode="External"/><Relationship Id="rId85" Type="http://schemas.openxmlformats.org/officeDocument/2006/relationships/hyperlink" Target="mailto:james.wang@lcra.org" TargetMode="External"/><Relationship Id="rId93" Type="http://schemas.openxmlformats.org/officeDocument/2006/relationships/hyperlink" Target="mailto:Don.Le@lonestar-transmission.com" TargetMode="External"/><Relationship Id="rId98" Type="http://schemas.openxmlformats.org/officeDocument/2006/relationships/hyperlink" Target="mailto:Mark.Chronister@oncor.com" TargetMode="External"/><Relationship Id="rId121" Type="http://schemas.openxmlformats.org/officeDocument/2006/relationships/hyperlink" Target="mailto:antonio.ansede@windenergyoftexas.com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sschidurala@aep.com" TargetMode="External"/><Relationship Id="rId17" Type="http://schemas.openxmlformats.org/officeDocument/2006/relationships/hyperlink" Target="mailto:dekidd@aep.com" TargetMode="External"/><Relationship Id="rId25" Type="http://schemas.openxmlformats.org/officeDocument/2006/relationships/hyperlink" Target="mailto:Dandy.hunt@austinenergy.com" TargetMode="External"/><Relationship Id="rId33" Type="http://schemas.openxmlformats.org/officeDocument/2006/relationships/hyperlink" Target="mailto:sginsburg@brazoselectric.com" TargetMode="External"/><Relationship Id="rId38" Type="http://schemas.openxmlformats.org/officeDocument/2006/relationships/hyperlink" Target="mailto:ealvarez@brownsville-pub.com" TargetMode="External"/><Relationship Id="rId46" Type="http://schemas.openxmlformats.org/officeDocument/2006/relationships/hyperlink" Target="mailto:dmerta@btutilities.com" TargetMode="External"/><Relationship Id="rId59" Type="http://schemas.openxmlformats.org/officeDocument/2006/relationships/hyperlink" Target="mailto:mduff@cstx.gov" TargetMode="External"/><Relationship Id="rId67" Type="http://schemas.openxmlformats.org/officeDocument/2006/relationships/hyperlink" Target="mailto:tvo@cps-ems.com" TargetMode="External"/><Relationship Id="rId103" Type="http://schemas.openxmlformats.org/officeDocument/2006/relationships/hyperlink" Target="mailto:vincent.roberts@tnmp.com" TargetMode="External"/><Relationship Id="rId108" Type="http://schemas.openxmlformats.org/officeDocument/2006/relationships/hyperlink" Target="mailto:said.aljazawi@sharyland.com" TargetMode="External"/><Relationship Id="rId116" Type="http://schemas.openxmlformats.org/officeDocument/2006/relationships/hyperlink" Target="mailto:dnguyen@stec.org" TargetMode="External"/><Relationship Id="rId124" Type="http://schemas.openxmlformats.org/officeDocument/2006/relationships/hyperlink" Target="mailto:droberts@sbec.org" TargetMode="External"/><Relationship Id="rId129" Type="http://schemas.openxmlformats.org/officeDocument/2006/relationships/fontTable" Target="fontTable.xml"/><Relationship Id="rId20" Type="http://schemas.openxmlformats.org/officeDocument/2006/relationships/hyperlink" Target="mailto:pdbrown@aep.com" TargetMode="External"/><Relationship Id="rId41" Type="http://schemas.openxmlformats.org/officeDocument/2006/relationships/hyperlink" Target="mailto:jamatinez@brownsville-pub.com" TargetMode="External"/><Relationship Id="rId54" Type="http://schemas.openxmlformats.org/officeDocument/2006/relationships/hyperlink" Target="mailto:cnp-spwg@centerpointenergy.com" TargetMode="External"/><Relationship Id="rId62" Type="http://schemas.openxmlformats.org/officeDocument/2006/relationships/hyperlink" Target="mailto:SysProtEng@cpsenergy.com" TargetMode="External"/><Relationship Id="rId70" Type="http://schemas.openxmlformats.org/officeDocument/2006/relationships/hyperlink" Target="mailto:KACalle@cpsenergy.com" TargetMode="External"/><Relationship Id="rId75" Type="http://schemas.openxmlformats.org/officeDocument/2006/relationships/hyperlink" Target="mailto:tcook@lspower.com" TargetMode="External"/><Relationship Id="rId83" Type="http://schemas.openxmlformats.org/officeDocument/2006/relationships/hyperlink" Target="mailto:Gene.corpuz@lcra.org" TargetMode="External"/><Relationship Id="rId88" Type="http://schemas.openxmlformats.org/officeDocument/2006/relationships/hyperlink" Target="mailto:David.Turner@lonestar-transmission.com" TargetMode="External"/><Relationship Id="rId91" Type="http://schemas.openxmlformats.org/officeDocument/2006/relationships/hyperlink" Target="mailto:MSahni@pwrsol.biz" TargetMode="External"/><Relationship Id="rId96" Type="http://schemas.openxmlformats.org/officeDocument/2006/relationships/hyperlink" Target="mailto:Rafael.Garcia@oncor.com" TargetMode="External"/><Relationship Id="rId111" Type="http://schemas.openxmlformats.org/officeDocument/2006/relationships/hyperlink" Target="mailto:said.aljazawi@sharyland.com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5" Type="http://schemas.openxmlformats.org/officeDocument/2006/relationships/hyperlink" Target="mailto:jrcalamlam@aep.com" TargetMode="External"/><Relationship Id="rId23" Type="http://schemas.openxmlformats.org/officeDocument/2006/relationships/hyperlink" Target="mailto:Xia.gao@austinenergy.com" TargetMode="External"/><Relationship Id="rId28" Type="http://schemas.openxmlformats.org/officeDocument/2006/relationships/hyperlink" Target="mailto:thomas.ellis@bluebonnet.coop" TargetMode="External"/><Relationship Id="rId36" Type="http://schemas.openxmlformats.org/officeDocument/2006/relationships/hyperlink" Target="mailto:amattei@brazoselectric.com" TargetMode="External"/><Relationship Id="rId49" Type="http://schemas.openxmlformats.org/officeDocument/2006/relationships/hyperlink" Target="mailto:scopeland@btutilities.com" TargetMode="External"/><Relationship Id="rId57" Type="http://schemas.openxmlformats.org/officeDocument/2006/relationships/hyperlink" Target="mailto:mduff@cstx.gov" TargetMode="External"/><Relationship Id="rId106" Type="http://schemas.openxmlformats.org/officeDocument/2006/relationships/hyperlink" Target="mailto:vincent.roberts@tnmp.com" TargetMode="External"/><Relationship Id="rId114" Type="http://schemas.openxmlformats.org/officeDocument/2006/relationships/hyperlink" Target="mailto:dnguyen@stec.org" TargetMode="External"/><Relationship Id="rId119" Type="http://schemas.openxmlformats.org/officeDocument/2006/relationships/hyperlink" Target="mailto:julius.horvath@windenergyoftexas.com" TargetMode="External"/><Relationship Id="rId127" Type="http://schemas.openxmlformats.org/officeDocument/2006/relationships/hyperlink" Target="mailto:droberts@sbec.org" TargetMode="External"/><Relationship Id="rId10" Type="http://schemas.openxmlformats.org/officeDocument/2006/relationships/endnotes" Target="endnotes.xml"/><Relationship Id="rId31" Type="http://schemas.openxmlformats.org/officeDocument/2006/relationships/hyperlink" Target="mailto:thomas.ellis@bluebonnet.coop" TargetMode="External"/><Relationship Id="rId44" Type="http://schemas.openxmlformats.org/officeDocument/2006/relationships/hyperlink" Target="mailto:scopeland@btutilities.com" TargetMode="External"/><Relationship Id="rId52" Type="http://schemas.openxmlformats.org/officeDocument/2006/relationships/hyperlink" Target="mailto:cnp-spwg@centerpointenergy.com" TargetMode="External"/><Relationship Id="rId60" Type="http://schemas.openxmlformats.org/officeDocument/2006/relationships/hyperlink" Target="mailto:kacalle@cpsenergy.com" TargetMode="External"/><Relationship Id="rId65" Type="http://schemas.openxmlformats.org/officeDocument/2006/relationships/hyperlink" Target="mailto:SysProtEng@cpsenergy.com" TargetMode="External"/><Relationship Id="rId73" Type="http://schemas.openxmlformats.org/officeDocument/2006/relationships/hyperlink" Target="mailto:tcook@lspower.com" TargetMode="External"/><Relationship Id="rId78" Type="http://schemas.openxmlformats.org/officeDocument/2006/relationships/hyperlink" Target="mailto:Chuck.sears@cityofdenton.com" TargetMode="External"/><Relationship Id="rId81" Type="http://schemas.openxmlformats.org/officeDocument/2006/relationships/hyperlink" Target="mailto:szaragoza@gpltexas.org" TargetMode="External"/><Relationship Id="rId86" Type="http://schemas.openxmlformats.org/officeDocument/2006/relationships/hyperlink" Target="mailto:sharron.clare@lcra.org" TargetMode="External"/><Relationship Id="rId94" Type="http://schemas.openxmlformats.org/officeDocument/2006/relationships/hyperlink" Target="mailto:Maria.Elena.Lacedonia@fpl.com" TargetMode="External"/><Relationship Id="rId99" Type="http://schemas.openxmlformats.org/officeDocument/2006/relationships/hyperlink" Target="mailto:Kayla.House@oncor.com" TargetMode="External"/><Relationship Id="rId101" Type="http://schemas.openxmlformats.org/officeDocument/2006/relationships/hyperlink" Target="mailto:Kendall.Swift@oncor.com" TargetMode="External"/><Relationship Id="rId122" Type="http://schemas.openxmlformats.org/officeDocument/2006/relationships/hyperlink" Target="mailto:robert.ehiemua@windenergyoftexas.com" TargetMode="External"/><Relationship Id="rId13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3" Type="http://schemas.openxmlformats.org/officeDocument/2006/relationships/hyperlink" Target="mailto:djedgar@aep.com" TargetMode="External"/><Relationship Id="rId18" Type="http://schemas.openxmlformats.org/officeDocument/2006/relationships/hyperlink" Target="mailto:pdbrown@aep.com" TargetMode="External"/><Relationship Id="rId39" Type="http://schemas.openxmlformats.org/officeDocument/2006/relationships/hyperlink" Target="mailto:ealvarez@brownsville-pub.com" TargetMode="External"/><Relationship Id="rId109" Type="http://schemas.openxmlformats.org/officeDocument/2006/relationships/hyperlink" Target="mailto:jcanamar@sharyland.com" TargetMode="External"/><Relationship Id="rId34" Type="http://schemas.openxmlformats.org/officeDocument/2006/relationships/hyperlink" Target="mailto:sginsburg@brazoselectric.com" TargetMode="External"/><Relationship Id="rId50" Type="http://schemas.openxmlformats.org/officeDocument/2006/relationships/hyperlink" Target="mailto:cnp-spwg@centerpointenergy.com" TargetMode="External"/><Relationship Id="rId55" Type="http://schemas.openxmlformats.org/officeDocument/2006/relationships/hyperlink" Target="mailto:mduff@cstx.gov" TargetMode="External"/><Relationship Id="rId76" Type="http://schemas.openxmlformats.org/officeDocument/2006/relationships/hyperlink" Target="mailto:Chuck.sears@cityofdenton.com" TargetMode="External"/><Relationship Id="rId97" Type="http://schemas.openxmlformats.org/officeDocument/2006/relationships/hyperlink" Target="mailto:Jean.Farias@oncor.com" TargetMode="External"/><Relationship Id="rId104" Type="http://schemas.openxmlformats.org/officeDocument/2006/relationships/hyperlink" Target="mailto:vincent.roberts@tnmp.com" TargetMode="External"/><Relationship Id="rId120" Type="http://schemas.openxmlformats.org/officeDocument/2006/relationships/hyperlink" Target="mailto:julius.horvath@windenergyoftexas.com" TargetMode="External"/><Relationship Id="rId125" Type="http://schemas.openxmlformats.org/officeDocument/2006/relationships/hyperlink" Target="mailto:droberts@sbec.org" TargetMode="External"/><Relationship Id="rId7" Type="http://schemas.openxmlformats.org/officeDocument/2006/relationships/settings" Target="settings.xml"/><Relationship Id="rId71" Type="http://schemas.openxmlformats.org/officeDocument/2006/relationships/hyperlink" Target="mailto:tcook@lspower.com" TargetMode="External"/><Relationship Id="rId92" Type="http://schemas.openxmlformats.org/officeDocument/2006/relationships/hyperlink" Target="mailto:Blair.Giffin@lonestar-transmission.com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mailto:thomas.ellis@bluebonnet.coop" TargetMode="External"/><Relationship Id="rId24" Type="http://schemas.openxmlformats.org/officeDocument/2006/relationships/hyperlink" Target="mailto:keith.fleming@austinenergy.com" TargetMode="External"/><Relationship Id="rId40" Type="http://schemas.openxmlformats.org/officeDocument/2006/relationships/hyperlink" Target="mailto:jamatinez@brownsville-pub.com" TargetMode="External"/><Relationship Id="rId45" Type="http://schemas.openxmlformats.org/officeDocument/2006/relationships/hyperlink" Target="mailto:scopeland@btutilities.com" TargetMode="External"/><Relationship Id="rId66" Type="http://schemas.openxmlformats.org/officeDocument/2006/relationships/hyperlink" Target="mailto:KACalle@cpsenergy.com" TargetMode="External"/><Relationship Id="rId87" Type="http://schemas.openxmlformats.org/officeDocument/2006/relationships/hyperlink" Target="mailto:james.wang@lcra.org" TargetMode="External"/><Relationship Id="rId110" Type="http://schemas.openxmlformats.org/officeDocument/2006/relationships/hyperlink" Target="mailto:jcanamar@sharyland.com" TargetMode="External"/><Relationship Id="rId115" Type="http://schemas.openxmlformats.org/officeDocument/2006/relationships/hyperlink" Target="mailto:dnguyen@stec.org" TargetMode="External"/><Relationship Id="rId61" Type="http://schemas.openxmlformats.org/officeDocument/2006/relationships/hyperlink" Target="mailto:grhargrave@cpsenergy.com" TargetMode="External"/><Relationship Id="rId82" Type="http://schemas.openxmlformats.org/officeDocument/2006/relationships/hyperlink" Target="mailto:mbaber@gpltexa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Vault xmlns="7faa2798-4091-468f-8941-bd8568736e11">false</Vaul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9BF79BA8448409233B9BABF2CD13F" ma:contentTypeVersion="1" ma:contentTypeDescription="Create a new document." ma:contentTypeScope="" ma:versionID="523431f8148879818cae964e3c186fee">
  <xsd:schema xmlns:xsd="http://www.w3.org/2001/XMLSchema" xmlns:p="http://schemas.microsoft.com/office/2006/metadata/properties" xmlns:ns2="7faa2798-4091-468f-8941-bd8568736e11" targetNamespace="http://schemas.microsoft.com/office/2006/metadata/properties" ma:root="true" ma:fieldsID="ae4507c5c7e4bce2f15d9d7f97764694" ns2:_="">
    <xsd:import namespace="7faa2798-4091-468f-8941-bd8568736e11"/>
    <xsd:element name="properties">
      <xsd:complexType>
        <xsd:sequence>
          <xsd:element name="documentManagement">
            <xsd:complexType>
              <xsd:all>
                <xsd:element ref="ns2:Vaul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faa2798-4091-468f-8941-bd8568736e11" elementFormDefault="qualified">
    <xsd:import namespace="http://schemas.microsoft.com/office/2006/documentManagement/types"/>
    <xsd:element name="Vault" ma:index="8" nillable="true" ma:displayName="Vault" ma:default="0" ma:description="Check the box to vault this file. It will remain in the vault until its retention date. You can edit and resave (but not delete) a vaulted file." ma:internalName="Vaul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4BAD09-D95B-49D5-9C03-4B86711AF759}">
  <ds:schemaRefs>
    <ds:schemaRef ds:uri="http://schemas.microsoft.com/office/2006/metadata/properties"/>
    <ds:schemaRef ds:uri="7faa2798-4091-468f-8941-bd8568736e11"/>
  </ds:schemaRefs>
</ds:datastoreItem>
</file>

<file path=customXml/itemProps2.xml><?xml version="1.0" encoding="utf-8"?>
<ds:datastoreItem xmlns:ds="http://schemas.openxmlformats.org/officeDocument/2006/customXml" ds:itemID="{220AF5AF-381F-4428-ADDD-204086CA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a2798-4091-468f-8941-bd8568736e1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D39693-D348-40BD-ADBC-00CB13B1D7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Koellner</dc:creator>
  <cp:lastModifiedBy>dnguyen</cp:lastModifiedBy>
  <cp:revision>3</cp:revision>
  <dcterms:created xsi:type="dcterms:W3CDTF">2017-03-10T14:07:00Z</dcterms:created>
  <dcterms:modified xsi:type="dcterms:W3CDTF">2017-10-11T16:27:00Z</dcterms:modified>
</cp:coreProperties>
</file>